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50499" w14:textId="2B0195F5" w:rsidR="00921814" w:rsidRDefault="00921814" w:rsidP="00206C2E">
      <w:pPr>
        <w:pStyle w:val="Title"/>
      </w:pPr>
      <w:r>
        <w:t xml:space="preserve">DTEC Task Register </w:t>
      </w:r>
      <w:r w:rsidR="00206C2E">
        <w:t>2023-2027</w:t>
      </w:r>
    </w:p>
    <w:p w14:paraId="03D8FD0F" w14:textId="7D93EC16" w:rsidR="009E0DD7" w:rsidRDefault="00921814" w:rsidP="00206C2E">
      <w:pPr>
        <w:pStyle w:val="Subtitle"/>
      </w:pPr>
      <w:r>
        <w:t xml:space="preserve">Working </w:t>
      </w:r>
      <w:commentRangeStart w:id="0"/>
      <w:r>
        <w:t xml:space="preserve">Group 2 </w:t>
      </w:r>
      <w:commentRangeEnd w:id="0"/>
      <w:r w:rsidR="00530254">
        <w:rPr>
          <w:rStyle w:val="CommentReference"/>
          <w:rFonts w:cs="Calibri"/>
        </w:rPr>
        <w:commentReference w:id="0"/>
      </w:r>
    </w:p>
    <w:p w14:paraId="3F0CC077" w14:textId="600263A8" w:rsidR="00530254" w:rsidRDefault="00530254" w:rsidP="00206C2E">
      <w:pPr>
        <w:pStyle w:val="Subtitle"/>
      </w:pPr>
      <w:r>
        <w:t xml:space="preserve">Note – this is a living document, to be reviewed and updated at each meeting. </w:t>
      </w:r>
    </w:p>
    <w:p w14:paraId="4F741654" w14:textId="0E9450EE" w:rsidR="00206C2E" w:rsidRDefault="00206C2E" w:rsidP="00206C2E">
      <w:pPr>
        <w:pStyle w:val="Heading1"/>
        <w:numPr>
          <w:ilvl w:val="0"/>
          <w:numId w:val="0"/>
        </w:numPr>
        <w:rPr>
          <w:rFonts w:eastAsiaTheme="minorEastAsia"/>
        </w:rPr>
      </w:pPr>
      <w:bookmarkStart w:id="1" w:name="_Toc115195898"/>
      <w:r>
        <w:rPr>
          <w:rFonts w:eastAsiaTheme="minorEastAsia"/>
        </w:rPr>
        <w:t>TASK ###</w:t>
      </w:r>
      <w:r>
        <w:rPr>
          <w:rFonts w:eastAsiaTheme="minorEastAsia"/>
        </w:rPr>
        <w:tab/>
        <w:t xml:space="preserve">Develop guidance on </w:t>
      </w:r>
      <w:bookmarkEnd w:id="1"/>
      <w:r w:rsidR="00890C30">
        <w:rPr>
          <w:rFonts w:eastAsiaTheme="minorEastAsia"/>
        </w:rPr>
        <w:t>The implementati</w:t>
      </w:r>
      <w:r w:rsidR="00347729">
        <w:rPr>
          <w:rFonts w:eastAsiaTheme="minorEastAsia"/>
        </w:rPr>
        <w:t>o</w:t>
      </w:r>
      <w:r w:rsidR="00890C30">
        <w:rPr>
          <w:rFonts w:eastAsiaTheme="minorEastAsia"/>
        </w:rPr>
        <w:t>n of the digital fairway</w:t>
      </w:r>
    </w:p>
    <w:p w14:paraId="20252AFA" w14:textId="634367D8" w:rsidR="00875EC9" w:rsidRPr="00875EC9" w:rsidRDefault="00875EC9" w:rsidP="00875EC9">
      <w:pPr>
        <w:pStyle w:val="BodyText"/>
        <w:rPr>
          <w:lang w:eastAsia="de-DE"/>
        </w:rPr>
      </w:pPr>
      <w:r>
        <w:rPr>
          <w:lang w:eastAsia="de-DE"/>
        </w:rPr>
        <w:t>IALA Work</w:t>
      </w:r>
      <w:r w:rsidR="00BB4FA6">
        <w:rPr>
          <w:lang w:eastAsia="de-DE"/>
        </w:rPr>
        <w:t xml:space="preserve"> Programme 2023-2027 reference: S1070, 7.1</w:t>
      </w: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206C2E" w14:paraId="25580FEA" w14:textId="77777777" w:rsidTr="007E4787">
        <w:trPr>
          <w:cantSplit/>
          <w:trHeight w:val="428"/>
        </w:trPr>
        <w:tc>
          <w:tcPr>
            <w:tcW w:w="2377" w:type="dxa"/>
            <w:tcBorders>
              <w:top w:val="single" w:sz="4" w:space="0" w:color="auto"/>
              <w:left w:val="single" w:sz="4" w:space="0" w:color="auto"/>
              <w:bottom w:val="single" w:sz="4" w:space="0" w:color="auto"/>
              <w:right w:val="single" w:sz="4" w:space="0" w:color="auto"/>
            </w:tcBorders>
            <w:hideMark/>
          </w:tcPr>
          <w:p w14:paraId="3389619E" w14:textId="77777777" w:rsidR="00206C2E" w:rsidRDefault="00206C2E" w:rsidP="00206C2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5" w:type="dxa"/>
            <w:gridSpan w:val="3"/>
            <w:tcBorders>
              <w:top w:val="single" w:sz="4" w:space="0" w:color="auto"/>
              <w:left w:val="single" w:sz="4" w:space="0" w:color="auto"/>
              <w:bottom w:val="single" w:sz="4" w:space="0" w:color="auto"/>
              <w:right w:val="single" w:sz="4" w:space="0" w:color="auto"/>
            </w:tcBorders>
            <w:hideMark/>
          </w:tcPr>
          <w:p w14:paraId="0FD79AD6" w14:textId="77777777" w:rsidR="00206C2E" w:rsidRDefault="00206C2E" w:rsidP="00206C2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206C2E">
              <w:rPr>
                <w:bCs/>
                <w:iCs/>
                <w:snapToGrid w:val="0"/>
                <w:sz w:val="20"/>
                <w:szCs w:val="20"/>
              </w:rPr>
              <w:t>S1060 – Digital Communication Technologies</w:t>
            </w:r>
          </w:p>
          <w:p w14:paraId="3872C0B7" w14:textId="45DC7F0C" w:rsidR="00206C2E" w:rsidRPr="00206C2E" w:rsidRDefault="00206C2E" w:rsidP="00206C2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206C2E">
              <w:rPr>
                <w:bCs/>
                <w:iCs/>
                <w:snapToGrid w:val="0"/>
                <w:sz w:val="20"/>
                <w:szCs w:val="20"/>
              </w:rPr>
              <w:t>S1070 – Information Services</w:t>
            </w:r>
          </w:p>
        </w:tc>
      </w:tr>
      <w:tr w:rsidR="00206C2E" w14:paraId="09938529" w14:textId="77777777" w:rsidTr="007E4787">
        <w:trPr>
          <w:cantSplit/>
          <w:trHeight w:val="491"/>
        </w:trPr>
        <w:tc>
          <w:tcPr>
            <w:tcW w:w="2377" w:type="dxa"/>
            <w:tcBorders>
              <w:top w:val="single" w:sz="4" w:space="0" w:color="auto"/>
              <w:left w:val="single" w:sz="4" w:space="0" w:color="auto"/>
              <w:bottom w:val="single" w:sz="4" w:space="0" w:color="auto"/>
              <w:right w:val="single" w:sz="4" w:space="0" w:color="auto"/>
            </w:tcBorders>
            <w:hideMark/>
          </w:tcPr>
          <w:p w14:paraId="3E6738E8" w14:textId="77777777" w:rsidR="00206C2E" w:rsidRDefault="00206C2E" w:rsidP="00206C2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5" w:type="dxa"/>
            <w:gridSpan w:val="3"/>
            <w:tcBorders>
              <w:top w:val="single" w:sz="4" w:space="0" w:color="auto"/>
              <w:left w:val="single" w:sz="4" w:space="0" w:color="auto"/>
              <w:bottom w:val="single" w:sz="4" w:space="0" w:color="auto"/>
              <w:right w:val="single" w:sz="4" w:space="0" w:color="auto"/>
            </w:tcBorders>
            <w:hideMark/>
          </w:tcPr>
          <w:p w14:paraId="18FEFF44" w14:textId="241EAD12" w:rsidR="00206C2E" w:rsidRPr="00206C2E" w:rsidRDefault="00206C2E" w:rsidP="00206C2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206C2E">
              <w:rPr>
                <w:bCs/>
                <w:iCs/>
                <w:snapToGrid w:val="0"/>
                <w:sz w:val="20"/>
                <w:szCs w:val="20"/>
              </w:rPr>
              <w:t>Digital Fairway</w:t>
            </w:r>
          </w:p>
        </w:tc>
      </w:tr>
      <w:tr w:rsidR="00206C2E" w:rsidRPr="00DA4988" w14:paraId="66F83607" w14:textId="77777777" w:rsidTr="007E4787">
        <w:trPr>
          <w:cantSplit/>
          <w:trHeight w:val="712"/>
        </w:trPr>
        <w:tc>
          <w:tcPr>
            <w:tcW w:w="2377" w:type="dxa"/>
            <w:tcBorders>
              <w:top w:val="single" w:sz="4" w:space="0" w:color="auto"/>
              <w:left w:val="single" w:sz="4" w:space="0" w:color="auto"/>
              <w:bottom w:val="single" w:sz="4" w:space="0" w:color="auto"/>
              <w:right w:val="single" w:sz="4" w:space="0" w:color="auto"/>
            </w:tcBorders>
            <w:hideMark/>
          </w:tcPr>
          <w:p w14:paraId="7B6824DF" w14:textId="77777777" w:rsidR="00206C2E" w:rsidRDefault="00206C2E" w:rsidP="00206C2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5" w:type="dxa"/>
            <w:gridSpan w:val="3"/>
            <w:tcBorders>
              <w:top w:val="single" w:sz="4" w:space="0" w:color="auto"/>
              <w:left w:val="single" w:sz="4" w:space="0" w:color="auto"/>
              <w:bottom w:val="single" w:sz="4" w:space="0" w:color="auto"/>
              <w:right w:val="single" w:sz="4" w:space="0" w:color="auto"/>
            </w:tcBorders>
            <w:hideMark/>
          </w:tcPr>
          <w:p w14:paraId="01885A2E" w14:textId="1DDE99A9" w:rsidR="00206C2E" w:rsidRPr="00206C2E" w:rsidRDefault="00206C2E" w:rsidP="00206C2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206C2E">
              <w:rPr>
                <w:bCs/>
                <w:iCs/>
                <w:snapToGrid w:val="0"/>
                <w:sz w:val="20"/>
                <w:szCs w:val="20"/>
              </w:rPr>
              <w:t xml:space="preserve">Develop guidance for IALA members on the </w:t>
            </w:r>
            <w:del w:id="2" w:author="Jillian Carson-Jackson" w:date="2023-09-28T18:33:00Z">
              <w:r w:rsidRPr="00206C2E" w:rsidDel="00FE0775">
                <w:rPr>
                  <w:bCs/>
                  <w:iCs/>
                  <w:snapToGrid w:val="0"/>
                  <w:sz w:val="20"/>
                  <w:szCs w:val="20"/>
                </w:rPr>
                <w:delText xml:space="preserve">developments </w:delText>
              </w:r>
            </w:del>
            <w:del w:id="3" w:author="Jillian Carson-Jackson" w:date="2023-09-28T17:51:00Z">
              <w:r w:rsidRPr="00206C2E" w:rsidDel="00584821">
                <w:rPr>
                  <w:bCs/>
                  <w:iCs/>
                  <w:snapToGrid w:val="0"/>
                  <w:sz w:val="20"/>
                  <w:szCs w:val="20"/>
                </w:rPr>
                <w:delText xml:space="preserve">and implementation </w:delText>
              </w:r>
            </w:del>
            <w:del w:id="4" w:author="Jillian Carson-Jackson" w:date="2023-09-28T18:33:00Z">
              <w:r w:rsidRPr="00206C2E" w:rsidDel="00FE0775">
                <w:rPr>
                  <w:bCs/>
                  <w:iCs/>
                  <w:snapToGrid w:val="0"/>
                  <w:sz w:val="20"/>
                  <w:szCs w:val="20"/>
                </w:rPr>
                <w:delText xml:space="preserve">of </w:delText>
              </w:r>
            </w:del>
            <w:del w:id="5" w:author="Jillian Carson-Jackson" w:date="2023-09-28T17:51:00Z">
              <w:r w:rsidRPr="00206C2E" w:rsidDel="00584821">
                <w:rPr>
                  <w:bCs/>
                  <w:iCs/>
                  <w:snapToGrid w:val="0"/>
                  <w:sz w:val="20"/>
                  <w:szCs w:val="20"/>
                </w:rPr>
                <w:delText xml:space="preserve">the digital </w:delText>
              </w:r>
            </w:del>
            <w:ins w:id="6" w:author="Jillian Carson-Jackson" w:date="2023-09-28T17:51:00Z">
              <w:r w:rsidR="00584821">
                <w:rPr>
                  <w:bCs/>
                  <w:iCs/>
                  <w:snapToGrid w:val="0"/>
                  <w:sz w:val="20"/>
                  <w:szCs w:val="20"/>
                </w:rPr>
                <w:t xml:space="preserve">digitalisation of </w:t>
              </w:r>
            </w:ins>
            <w:ins w:id="7" w:author="Jillian Carson-Jackson" w:date="2023-09-28T17:52:00Z">
              <w:r w:rsidR="00584821">
                <w:rPr>
                  <w:bCs/>
                  <w:iCs/>
                  <w:snapToGrid w:val="0"/>
                  <w:sz w:val="20"/>
                  <w:szCs w:val="20"/>
                </w:rPr>
                <w:t>waterway</w:t>
              </w:r>
            </w:ins>
            <w:ins w:id="8" w:author="Jillian Carson-Jackson" w:date="2023-09-28T18:16:00Z">
              <w:r w:rsidR="005A1D4B">
                <w:rPr>
                  <w:bCs/>
                  <w:iCs/>
                  <w:snapToGrid w:val="0"/>
                  <w:sz w:val="20"/>
                  <w:szCs w:val="20"/>
                </w:rPr>
                <w:t>s</w:t>
              </w:r>
            </w:ins>
            <w:del w:id="9" w:author="Jillian Carson-Jackson" w:date="2023-09-28T17:52:00Z">
              <w:r w:rsidRPr="00206C2E" w:rsidDel="00584821">
                <w:rPr>
                  <w:bCs/>
                  <w:iCs/>
                  <w:snapToGrid w:val="0"/>
                  <w:sz w:val="20"/>
                  <w:szCs w:val="20"/>
                </w:rPr>
                <w:delText>fairway</w:delText>
              </w:r>
            </w:del>
            <w:r w:rsidRPr="00206C2E">
              <w:rPr>
                <w:bCs/>
                <w:iCs/>
                <w:snapToGrid w:val="0"/>
                <w:sz w:val="20"/>
                <w:szCs w:val="20"/>
              </w:rPr>
              <w:t xml:space="preserve">. </w:t>
            </w:r>
            <w:del w:id="10" w:author="Jillian Carson-Jackson" w:date="2023-09-28T18:27:00Z">
              <w:r w:rsidRPr="00206C2E" w:rsidDel="00FE0775">
                <w:rPr>
                  <w:bCs/>
                  <w:iCs/>
                  <w:snapToGrid w:val="0"/>
                  <w:sz w:val="20"/>
                  <w:szCs w:val="20"/>
                </w:rPr>
                <w:delText xml:space="preserve"> </w:delText>
              </w:r>
            </w:del>
          </w:p>
        </w:tc>
      </w:tr>
      <w:tr w:rsidR="00206C2E" w:rsidRPr="00DA4988" w14:paraId="65F52AE5" w14:textId="77777777" w:rsidTr="007E4787">
        <w:trPr>
          <w:cantSplit/>
          <w:trHeight w:val="466"/>
        </w:trPr>
        <w:tc>
          <w:tcPr>
            <w:tcW w:w="2377" w:type="dxa"/>
            <w:tcBorders>
              <w:top w:val="single" w:sz="4" w:space="0" w:color="auto"/>
              <w:left w:val="single" w:sz="4" w:space="0" w:color="auto"/>
              <w:bottom w:val="single" w:sz="4" w:space="0" w:color="auto"/>
              <w:right w:val="single" w:sz="4" w:space="0" w:color="auto"/>
            </w:tcBorders>
            <w:hideMark/>
          </w:tcPr>
          <w:p w14:paraId="5B3DA7E6" w14:textId="77777777" w:rsidR="00206C2E" w:rsidRDefault="00206C2E"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5" w:type="dxa"/>
            <w:gridSpan w:val="3"/>
            <w:tcBorders>
              <w:top w:val="single" w:sz="4" w:space="0" w:color="auto"/>
              <w:left w:val="single" w:sz="4" w:space="0" w:color="auto"/>
              <w:bottom w:val="single" w:sz="4" w:space="0" w:color="auto"/>
              <w:right w:val="single" w:sz="4" w:space="0" w:color="auto"/>
            </w:tcBorders>
            <w:hideMark/>
          </w:tcPr>
          <w:p w14:paraId="675F036F" w14:textId="60E151DD" w:rsidR="00206C2E" w:rsidRDefault="00206C2E"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 xml:space="preserve">To provide guidance </w:t>
            </w:r>
            <w:r w:rsidR="00634AC0">
              <w:rPr>
                <w:bCs/>
                <w:iCs/>
                <w:snapToGrid w:val="0"/>
                <w:sz w:val="20"/>
                <w:szCs w:val="20"/>
              </w:rPr>
              <w:t>on</w:t>
            </w:r>
            <w:r w:rsidRPr="0004303B">
              <w:rPr>
                <w:bCs/>
                <w:iCs/>
                <w:snapToGrid w:val="0"/>
                <w:sz w:val="20"/>
                <w:szCs w:val="20"/>
              </w:rPr>
              <w:t xml:space="preserve"> the development and implementation </w:t>
            </w:r>
            <w:del w:id="11" w:author="Jillian Carson-Jackson" w:date="2023-09-28T18:34:00Z">
              <w:r w:rsidRPr="0004303B" w:rsidDel="00FE0775">
                <w:rPr>
                  <w:bCs/>
                  <w:iCs/>
                  <w:snapToGrid w:val="0"/>
                  <w:sz w:val="20"/>
                  <w:szCs w:val="20"/>
                </w:rPr>
                <w:delText>of digital fairways</w:delText>
              </w:r>
            </w:del>
            <w:ins w:id="12" w:author="Jillian Carson-Jackson" w:date="2023-09-28T18:34:00Z">
              <w:r w:rsidR="00FE0775">
                <w:rPr>
                  <w:bCs/>
                  <w:iCs/>
                  <w:snapToGrid w:val="0"/>
                  <w:sz w:val="20"/>
                  <w:szCs w:val="20"/>
                </w:rPr>
                <w:t>for digitalisation of waterways</w:t>
              </w:r>
            </w:ins>
            <w:r w:rsidRPr="0004303B">
              <w:rPr>
                <w:bCs/>
                <w:iCs/>
                <w:snapToGrid w:val="0"/>
                <w:sz w:val="20"/>
                <w:szCs w:val="20"/>
              </w:rPr>
              <w:t xml:space="preserve">.  </w:t>
            </w:r>
          </w:p>
          <w:p w14:paraId="7F0F3D48" w14:textId="77777777" w:rsidR="00324958" w:rsidRDefault="00324958" w:rsidP="003249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ins w:id="13" w:author="Jillian Carson-Jackson" w:date="2023-09-28T18:43:00Z"/>
                <w:bCs/>
                <w:iCs/>
                <w:snapToGrid w:val="0"/>
                <w:sz w:val="20"/>
                <w:szCs w:val="20"/>
              </w:rPr>
            </w:pPr>
            <w:ins w:id="14" w:author="Jillian Carson-Jackson" w:date="2023-09-28T18:43:00Z">
              <w:r>
                <w:rPr>
                  <w:bCs/>
                  <w:iCs/>
                  <w:snapToGrid w:val="0"/>
                  <w:sz w:val="20"/>
                  <w:szCs w:val="20"/>
                </w:rPr>
                <w:t xml:space="preserve">The development will:  </w:t>
              </w:r>
            </w:ins>
          </w:p>
          <w:p w14:paraId="06AEE86C" w14:textId="7521E50B" w:rsidR="00324958" w:rsidRDefault="00324958" w:rsidP="00324958">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ins w:id="15" w:author="Jillian Carson-Jackson" w:date="2023-09-28T18:43:00Z"/>
                <w:bCs/>
                <w:iCs/>
                <w:snapToGrid w:val="0"/>
                <w:sz w:val="20"/>
                <w:szCs w:val="20"/>
              </w:rPr>
            </w:pPr>
            <w:ins w:id="16" w:author="Jillian Carson-Jackson" w:date="2023-09-28T18:43:00Z">
              <w:r>
                <w:rPr>
                  <w:bCs/>
                  <w:iCs/>
                  <w:snapToGrid w:val="0"/>
                  <w:sz w:val="20"/>
                  <w:szCs w:val="20"/>
                </w:rPr>
                <w:t>Defin</w:t>
              </w:r>
            </w:ins>
            <w:ins w:id="17" w:author="Jillian Carson-Jackson" w:date="2023-09-28T18:44:00Z">
              <w:r>
                <w:rPr>
                  <w:bCs/>
                  <w:iCs/>
                  <w:snapToGrid w:val="0"/>
                  <w:sz w:val="20"/>
                  <w:szCs w:val="20"/>
                </w:rPr>
                <w:t>e</w:t>
              </w:r>
            </w:ins>
            <w:ins w:id="18" w:author="Jillian Carson-Jackson" w:date="2023-09-28T18:43:00Z">
              <w:r>
                <w:rPr>
                  <w:bCs/>
                  <w:iCs/>
                  <w:snapToGrid w:val="0"/>
                  <w:sz w:val="20"/>
                  <w:szCs w:val="20"/>
                </w:rPr>
                <w:t xml:space="preserve"> </w:t>
              </w:r>
            </w:ins>
            <w:ins w:id="19" w:author="Jillian Carson-Jackson" w:date="2023-09-28T18:44:00Z">
              <w:r>
                <w:rPr>
                  <w:bCs/>
                  <w:iCs/>
                  <w:snapToGrid w:val="0"/>
                  <w:sz w:val="20"/>
                  <w:szCs w:val="20"/>
                </w:rPr>
                <w:t xml:space="preserve">what is meant by </w:t>
              </w:r>
            </w:ins>
            <w:ins w:id="20" w:author="Jillian Carson-Jackson" w:date="2023-09-28T18:43:00Z">
              <w:r>
                <w:rPr>
                  <w:bCs/>
                  <w:iCs/>
                  <w:snapToGrid w:val="0"/>
                  <w:sz w:val="20"/>
                  <w:szCs w:val="20"/>
                </w:rPr>
                <w:t>digitalisation of waterways</w:t>
              </w:r>
            </w:ins>
          </w:p>
          <w:p w14:paraId="7F17350C" w14:textId="77777777" w:rsidR="00324958" w:rsidRDefault="00324958" w:rsidP="00324958">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ins w:id="21" w:author="Jillian Carson-Jackson" w:date="2023-09-28T18:43:00Z"/>
                <w:bCs/>
                <w:iCs/>
                <w:snapToGrid w:val="0"/>
                <w:sz w:val="20"/>
                <w:szCs w:val="20"/>
              </w:rPr>
            </w:pPr>
            <w:ins w:id="22" w:author="Jillian Carson-Jackson" w:date="2023-09-28T18:43:00Z">
              <w:r>
                <w:rPr>
                  <w:bCs/>
                  <w:iCs/>
                  <w:snapToGrid w:val="0"/>
                  <w:sz w:val="20"/>
                  <w:szCs w:val="20"/>
                </w:rPr>
                <w:t xml:space="preserve">Provide guidance on identifying digital maturity of waterways  </w:t>
              </w:r>
            </w:ins>
          </w:p>
          <w:p w14:paraId="385B07F1" w14:textId="77777777" w:rsidR="00324958" w:rsidRPr="006B7C5F" w:rsidRDefault="00324958" w:rsidP="00324958">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ins w:id="23" w:author="Jillian Carson-Jackson" w:date="2023-09-28T18:43:00Z"/>
                <w:bCs/>
                <w:iCs/>
                <w:snapToGrid w:val="0"/>
                <w:sz w:val="20"/>
                <w:szCs w:val="20"/>
              </w:rPr>
            </w:pPr>
            <w:ins w:id="24" w:author="Jillian Carson-Jackson" w:date="2023-09-28T18:43:00Z">
              <w:r w:rsidRPr="006B7C5F">
                <w:rPr>
                  <w:bCs/>
                  <w:iCs/>
                  <w:snapToGrid w:val="0"/>
                  <w:sz w:val="20"/>
                  <w:szCs w:val="20"/>
                </w:rPr>
                <w:t>Review guidance on the use of simulation</w:t>
              </w:r>
              <w:r>
                <w:rPr>
                  <w:bCs/>
                  <w:iCs/>
                  <w:snapToGrid w:val="0"/>
                  <w:sz w:val="20"/>
                  <w:szCs w:val="20"/>
                </w:rPr>
                <w:t xml:space="preserve"> as a tool</w:t>
              </w:r>
              <w:r w:rsidRPr="006B7C5F">
                <w:rPr>
                  <w:bCs/>
                  <w:iCs/>
                  <w:snapToGrid w:val="0"/>
                  <w:sz w:val="20"/>
                  <w:szCs w:val="20"/>
                </w:rPr>
                <w:t xml:space="preserve"> in </w:t>
              </w:r>
              <w:r>
                <w:rPr>
                  <w:bCs/>
                  <w:iCs/>
                  <w:snapToGrid w:val="0"/>
                  <w:sz w:val="20"/>
                  <w:szCs w:val="20"/>
                </w:rPr>
                <w:t>waterway design and AtoN planning</w:t>
              </w:r>
              <w:r w:rsidRPr="006B7C5F">
                <w:rPr>
                  <w:bCs/>
                  <w:iCs/>
                  <w:snapToGrid w:val="0"/>
                  <w:sz w:val="20"/>
                  <w:szCs w:val="20"/>
                </w:rPr>
                <w:t xml:space="preserve"> (IALA G1058 </w:t>
              </w:r>
              <w:r>
                <w:rPr>
                  <w:bCs/>
                  <w:iCs/>
                  <w:snapToGrid w:val="0"/>
                  <w:sz w:val="20"/>
                  <w:szCs w:val="20"/>
                </w:rPr>
                <w:t>(</w:t>
              </w:r>
              <w:r w:rsidRPr="006B7C5F">
                <w:rPr>
                  <w:bCs/>
                  <w:iCs/>
                  <w:snapToGrid w:val="0"/>
                  <w:sz w:val="20"/>
                  <w:szCs w:val="20"/>
                </w:rPr>
                <w:t>and G1097</w:t>
              </w:r>
              <w:r>
                <w:rPr>
                  <w:bCs/>
                  <w:iCs/>
                  <w:snapToGrid w:val="0"/>
                  <w:sz w:val="20"/>
                  <w:szCs w:val="20"/>
                </w:rPr>
                <w:t>, noting this has been superseded by G1058 Ed 3.0)</w:t>
              </w:r>
              <w:r w:rsidRPr="006B7C5F">
                <w:rPr>
                  <w:bCs/>
                  <w:iCs/>
                  <w:snapToGrid w:val="0"/>
                  <w:sz w:val="20"/>
                  <w:szCs w:val="20"/>
                </w:rPr>
                <w:t xml:space="preserve">); </w:t>
              </w:r>
            </w:ins>
          </w:p>
          <w:p w14:paraId="174C88B0" w14:textId="77777777" w:rsidR="00324958" w:rsidRPr="006B7C5F" w:rsidRDefault="00324958" w:rsidP="00324958">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ins w:id="25" w:author="Jillian Carson-Jackson" w:date="2023-09-28T18:43:00Z"/>
                <w:bCs/>
                <w:iCs/>
                <w:snapToGrid w:val="0"/>
                <w:sz w:val="20"/>
                <w:szCs w:val="20"/>
              </w:rPr>
            </w:pPr>
            <w:ins w:id="26" w:author="Jillian Carson-Jackson" w:date="2023-09-28T18:43:00Z">
              <w:r w:rsidRPr="006B7C5F">
                <w:rPr>
                  <w:bCs/>
                  <w:iCs/>
                  <w:snapToGrid w:val="0"/>
                  <w:sz w:val="20"/>
                  <w:szCs w:val="20"/>
                </w:rPr>
                <w:t>Identify best practice in development and use of digital twins;</w:t>
              </w:r>
            </w:ins>
          </w:p>
          <w:p w14:paraId="6E247D22" w14:textId="77777777" w:rsidR="00324958" w:rsidRPr="006B7C5F" w:rsidRDefault="00324958" w:rsidP="00324958">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ins w:id="27" w:author="Jillian Carson-Jackson" w:date="2023-09-28T18:43:00Z"/>
                <w:bCs/>
                <w:iCs/>
                <w:snapToGrid w:val="0"/>
                <w:sz w:val="20"/>
                <w:szCs w:val="20"/>
              </w:rPr>
            </w:pPr>
            <w:ins w:id="28" w:author="Jillian Carson-Jackson" w:date="2023-09-28T18:43:00Z">
              <w:r w:rsidRPr="006B7C5F">
                <w:rPr>
                  <w:bCs/>
                  <w:iCs/>
                  <w:snapToGrid w:val="0"/>
                  <w:sz w:val="20"/>
                  <w:szCs w:val="20"/>
                </w:rPr>
                <w:t>Provide guidance on the use of digital twins for fairways / aids to navigation provision;</w:t>
              </w:r>
            </w:ins>
          </w:p>
          <w:p w14:paraId="08E18035" w14:textId="77777777" w:rsidR="00324958" w:rsidRPr="006B7C5F" w:rsidRDefault="00324958" w:rsidP="00324958">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ins w:id="29" w:author="Jillian Carson-Jackson" w:date="2023-09-28T18:43:00Z"/>
                <w:bCs/>
                <w:iCs/>
                <w:snapToGrid w:val="0"/>
                <w:sz w:val="20"/>
                <w:szCs w:val="20"/>
              </w:rPr>
            </w:pPr>
            <w:ins w:id="30" w:author="Jillian Carson-Jackson" w:date="2023-09-28T18:43:00Z">
              <w:r w:rsidRPr="006B7C5F">
                <w:rPr>
                  <w:bCs/>
                  <w:iCs/>
                  <w:snapToGrid w:val="0"/>
                  <w:sz w:val="20"/>
                  <w:szCs w:val="20"/>
                </w:rPr>
                <w:t xml:space="preserve">Identify uses of digital </w:t>
              </w:r>
              <w:r>
                <w:rPr>
                  <w:bCs/>
                  <w:iCs/>
                  <w:snapToGrid w:val="0"/>
                  <w:sz w:val="20"/>
                  <w:szCs w:val="20"/>
                </w:rPr>
                <w:t>twins</w:t>
              </w:r>
              <w:r w:rsidRPr="006B7C5F">
                <w:rPr>
                  <w:bCs/>
                  <w:iCs/>
                  <w:snapToGrid w:val="0"/>
                  <w:sz w:val="20"/>
                  <w:szCs w:val="20"/>
                </w:rPr>
                <w:t xml:space="preserve"> for planning, monitoring and maintenance </w:t>
              </w:r>
            </w:ins>
          </w:p>
          <w:p w14:paraId="4E0038A9" w14:textId="77777777" w:rsidR="00324958" w:rsidRPr="006B7C5F" w:rsidRDefault="00324958" w:rsidP="00324958">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ins w:id="31" w:author="Jillian Carson-Jackson" w:date="2023-09-28T18:43:00Z"/>
                <w:bCs/>
                <w:iCs/>
                <w:snapToGrid w:val="0"/>
                <w:sz w:val="20"/>
                <w:szCs w:val="20"/>
              </w:rPr>
            </w:pPr>
            <w:ins w:id="32" w:author="Jillian Carson-Jackson" w:date="2023-09-28T18:43:00Z">
              <w:r w:rsidRPr="006B7C5F">
                <w:rPr>
                  <w:bCs/>
                  <w:iCs/>
                  <w:snapToGrid w:val="0"/>
                  <w:sz w:val="20"/>
                  <w:szCs w:val="20"/>
                </w:rPr>
                <w:t xml:space="preserve">Identify options to share information on the fairway infrastructure and services in a digital format with users </w:t>
              </w:r>
            </w:ins>
          </w:p>
          <w:p w14:paraId="798A8934" w14:textId="77777777" w:rsidR="00324958" w:rsidRPr="006B7C5F" w:rsidRDefault="00324958" w:rsidP="00324958">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ins w:id="33" w:author="Jillian Carson-Jackson" w:date="2023-09-28T18:43:00Z"/>
                <w:bCs/>
                <w:iCs/>
                <w:snapToGrid w:val="0"/>
                <w:sz w:val="20"/>
                <w:szCs w:val="20"/>
              </w:rPr>
            </w:pPr>
            <w:ins w:id="34" w:author="Jillian Carson-Jackson" w:date="2023-09-28T18:43:00Z">
              <w:r w:rsidRPr="006B7C5F">
                <w:rPr>
                  <w:bCs/>
                  <w:iCs/>
                  <w:snapToGrid w:val="0"/>
                  <w:sz w:val="20"/>
                  <w:szCs w:val="20"/>
                </w:rPr>
                <w:t>Link with, for example, IMT-20</w:t>
              </w:r>
              <w:r>
                <w:rPr>
                  <w:bCs/>
                  <w:iCs/>
                  <w:snapToGrid w:val="0"/>
                  <w:sz w:val="20"/>
                  <w:szCs w:val="20"/>
                </w:rPr>
                <w:t>3</w:t>
              </w:r>
              <w:r w:rsidRPr="006B7C5F">
                <w:rPr>
                  <w:bCs/>
                  <w:iCs/>
                  <w:snapToGrid w:val="0"/>
                  <w:sz w:val="20"/>
                  <w:szCs w:val="20"/>
                </w:rPr>
                <w:t xml:space="preserve">0 and beyond for data exchange, AI/ML, S100, </w:t>
              </w:r>
            </w:ins>
          </w:p>
          <w:p w14:paraId="52BE799D" w14:textId="77777777" w:rsidR="00324958" w:rsidRDefault="00324958" w:rsidP="00324958">
            <w:pPr>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ins w:id="35" w:author="Jillian Carson-Jackson" w:date="2023-09-28T18:43:00Z"/>
                <w:bCs/>
                <w:iCs/>
                <w:snapToGrid w:val="0"/>
                <w:sz w:val="20"/>
                <w:szCs w:val="20"/>
              </w:rPr>
            </w:pPr>
            <w:ins w:id="36" w:author="Jillian Carson-Jackson" w:date="2023-09-28T18:43:00Z">
              <w:r w:rsidRPr="006B7C5F">
                <w:rPr>
                  <w:bCs/>
                  <w:iCs/>
                  <w:snapToGrid w:val="0"/>
                  <w:sz w:val="20"/>
                  <w:szCs w:val="20"/>
                </w:rPr>
                <w:t xml:space="preserve">Identify opportunities to enhance sustainability through the use of technology / digital twins for fairways and AtoNs. </w:t>
              </w:r>
            </w:ins>
          </w:p>
          <w:p w14:paraId="4313B435" w14:textId="704C6143" w:rsidR="00206C2E" w:rsidRDefault="00324958" w:rsidP="003249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ins w:id="37" w:author="Jillian Carson-Jackson" w:date="2023-09-28T18:43:00Z">
              <w:r>
                <w:rPr>
                  <w:bCs/>
                  <w:iCs/>
                  <w:snapToGrid w:val="0"/>
                  <w:sz w:val="20"/>
                  <w:szCs w:val="20"/>
                </w:rPr>
                <w:t xml:space="preserve">Develop a migration path </w:t>
              </w:r>
            </w:ins>
            <w:r w:rsidR="00206C2E">
              <w:rPr>
                <w:bCs/>
                <w:i/>
                <w:iCs/>
                <w:snapToGrid w:val="0"/>
                <w:sz w:val="16"/>
                <w:szCs w:val="16"/>
              </w:rPr>
              <w:t>(Describe the objective/s of the task)</w:t>
            </w:r>
          </w:p>
        </w:tc>
      </w:tr>
      <w:tr w:rsidR="00206C2E" w:rsidRPr="00DA4988" w14:paraId="59279EAE" w14:textId="77777777" w:rsidTr="007E4787">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097B84A3" w14:textId="77777777" w:rsidR="00206C2E" w:rsidRDefault="00206C2E"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lastRenderedPageBreak/>
              <w:t>Expected outcome</w:t>
            </w:r>
          </w:p>
        </w:tc>
        <w:tc>
          <w:tcPr>
            <w:tcW w:w="7235" w:type="dxa"/>
            <w:gridSpan w:val="3"/>
            <w:tcBorders>
              <w:top w:val="single" w:sz="4" w:space="0" w:color="auto"/>
              <w:left w:val="single" w:sz="4" w:space="0" w:color="auto"/>
              <w:bottom w:val="single" w:sz="4" w:space="0" w:color="auto"/>
              <w:right w:val="single" w:sz="4" w:space="0" w:color="auto"/>
            </w:tcBorders>
            <w:hideMark/>
          </w:tcPr>
          <w:p w14:paraId="7BDE5EB5" w14:textId="1B30371F" w:rsidR="000E7CF5" w:rsidRDefault="000E7CF5"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04303B">
              <w:rPr>
                <w:bCs/>
                <w:iCs/>
                <w:snapToGrid w:val="0"/>
                <w:sz w:val="20"/>
                <w:szCs w:val="20"/>
              </w:rPr>
              <w:t xml:space="preserve">New IALA guideline on </w:t>
            </w:r>
            <w:del w:id="38" w:author="Jillian Carson-Jackson" w:date="2023-09-28T18:33:00Z">
              <w:r w:rsidRPr="0004303B" w:rsidDel="00FE0775">
                <w:rPr>
                  <w:bCs/>
                  <w:iCs/>
                  <w:snapToGrid w:val="0"/>
                  <w:sz w:val="20"/>
                  <w:szCs w:val="20"/>
                </w:rPr>
                <w:delText xml:space="preserve">implementing the development and implementation of digital fairways.  </w:delText>
              </w:r>
            </w:del>
            <w:ins w:id="39" w:author="Jillian Carson-Jackson" w:date="2023-09-28T18:34:00Z">
              <w:r w:rsidR="00FE0775">
                <w:rPr>
                  <w:bCs/>
                  <w:iCs/>
                  <w:snapToGrid w:val="0"/>
                  <w:sz w:val="20"/>
                  <w:szCs w:val="20"/>
                </w:rPr>
                <w:t>d</w:t>
              </w:r>
            </w:ins>
            <w:ins w:id="40" w:author="Jillian Carson-Jackson" w:date="2023-09-28T18:33:00Z">
              <w:r w:rsidR="00FE0775">
                <w:rPr>
                  <w:bCs/>
                  <w:iCs/>
                  <w:snapToGrid w:val="0"/>
                  <w:sz w:val="20"/>
                  <w:szCs w:val="20"/>
                </w:rPr>
                <w:t>evelopments of digitalisation of waterways.</w:t>
              </w:r>
            </w:ins>
          </w:p>
          <w:p w14:paraId="18D85BB7" w14:textId="29E31E80" w:rsidR="00206C2E" w:rsidDel="00324958"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del w:id="41" w:author="Jillian Carson-Jackson" w:date="2023-09-28T18:43:00Z"/>
                <w:bCs/>
                <w:iCs/>
                <w:snapToGrid w:val="0"/>
                <w:sz w:val="20"/>
                <w:szCs w:val="20"/>
              </w:rPr>
            </w:pPr>
            <w:del w:id="42" w:author="Jillian Carson-Jackson" w:date="2023-09-28T18:43:00Z">
              <w:r w:rsidDel="00324958">
                <w:rPr>
                  <w:bCs/>
                  <w:iCs/>
                  <w:snapToGrid w:val="0"/>
                  <w:sz w:val="20"/>
                  <w:szCs w:val="20"/>
                </w:rPr>
                <w:delText>The</w:delText>
              </w:r>
              <w:r w:rsidR="00634AC0" w:rsidDel="00324958">
                <w:rPr>
                  <w:bCs/>
                  <w:iCs/>
                  <w:snapToGrid w:val="0"/>
                  <w:sz w:val="20"/>
                  <w:szCs w:val="20"/>
                </w:rPr>
                <w:delText xml:space="preserve"> development will: </w:delText>
              </w:r>
              <w:r w:rsidDel="00324958">
                <w:rPr>
                  <w:bCs/>
                  <w:iCs/>
                  <w:snapToGrid w:val="0"/>
                  <w:sz w:val="20"/>
                  <w:szCs w:val="20"/>
                </w:rPr>
                <w:delText xml:space="preserve"> </w:delText>
              </w:r>
            </w:del>
          </w:p>
          <w:p w14:paraId="1185EADE" w14:textId="30429947" w:rsidR="006B7C5F" w:rsidRPr="006B7C5F" w:rsidDel="00324958" w:rsidRDefault="006B7C5F" w:rsidP="007B01F2">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del w:id="43" w:author="Jillian Carson-Jackson" w:date="2023-09-28T18:43:00Z"/>
                <w:bCs/>
                <w:iCs/>
                <w:snapToGrid w:val="0"/>
                <w:sz w:val="20"/>
                <w:szCs w:val="20"/>
              </w:rPr>
            </w:pPr>
            <w:del w:id="44" w:author="Jillian Carson-Jackson" w:date="2023-09-28T18:43:00Z">
              <w:r w:rsidRPr="006B7C5F" w:rsidDel="00324958">
                <w:rPr>
                  <w:bCs/>
                  <w:iCs/>
                  <w:snapToGrid w:val="0"/>
                  <w:sz w:val="20"/>
                  <w:szCs w:val="20"/>
                </w:rPr>
                <w:delText xml:space="preserve">Review guidance on the use of simulation in </w:delText>
              </w:r>
            </w:del>
            <w:del w:id="45" w:author="Jillian Carson-Jackson" w:date="2023-09-28T18:28:00Z">
              <w:r w:rsidRPr="006B7C5F" w:rsidDel="00FE0775">
                <w:rPr>
                  <w:bCs/>
                  <w:iCs/>
                  <w:snapToGrid w:val="0"/>
                  <w:sz w:val="20"/>
                  <w:szCs w:val="20"/>
                </w:rPr>
                <w:delText xml:space="preserve">fairway / AtoN </w:delText>
              </w:r>
            </w:del>
            <w:del w:id="46" w:author="Jillian Carson-Jackson" w:date="2023-09-28T18:43:00Z">
              <w:r w:rsidRPr="006B7C5F" w:rsidDel="00324958">
                <w:rPr>
                  <w:bCs/>
                  <w:iCs/>
                  <w:snapToGrid w:val="0"/>
                  <w:sz w:val="20"/>
                  <w:szCs w:val="20"/>
                </w:rPr>
                <w:delText xml:space="preserve">(IALA G1058 and G1097); </w:delText>
              </w:r>
            </w:del>
          </w:p>
          <w:p w14:paraId="599013F9" w14:textId="659AAC3D" w:rsidR="006B7C5F" w:rsidRPr="006B7C5F" w:rsidDel="00324958" w:rsidRDefault="006B7C5F" w:rsidP="007B01F2">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del w:id="47" w:author="Jillian Carson-Jackson" w:date="2023-09-28T18:43:00Z"/>
                <w:bCs/>
                <w:iCs/>
                <w:snapToGrid w:val="0"/>
                <w:sz w:val="20"/>
                <w:szCs w:val="20"/>
              </w:rPr>
            </w:pPr>
            <w:del w:id="48" w:author="Jillian Carson-Jackson" w:date="2023-09-28T18:43:00Z">
              <w:r w:rsidRPr="006B7C5F" w:rsidDel="00324958">
                <w:rPr>
                  <w:bCs/>
                  <w:iCs/>
                  <w:snapToGrid w:val="0"/>
                  <w:sz w:val="20"/>
                  <w:szCs w:val="20"/>
                </w:rPr>
                <w:delText>Identify best practice in development and use of digital twins;</w:delText>
              </w:r>
            </w:del>
          </w:p>
          <w:p w14:paraId="075B22AF" w14:textId="057DD1E3" w:rsidR="006B7C5F" w:rsidRPr="006B7C5F" w:rsidDel="00324958" w:rsidRDefault="006B7C5F" w:rsidP="007B01F2">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del w:id="49" w:author="Jillian Carson-Jackson" w:date="2023-09-28T18:43:00Z"/>
                <w:bCs/>
                <w:iCs/>
                <w:snapToGrid w:val="0"/>
                <w:sz w:val="20"/>
                <w:szCs w:val="20"/>
              </w:rPr>
            </w:pPr>
            <w:del w:id="50" w:author="Jillian Carson-Jackson" w:date="2023-09-28T18:43:00Z">
              <w:r w:rsidRPr="006B7C5F" w:rsidDel="00324958">
                <w:rPr>
                  <w:bCs/>
                  <w:iCs/>
                  <w:snapToGrid w:val="0"/>
                  <w:sz w:val="20"/>
                  <w:szCs w:val="20"/>
                </w:rPr>
                <w:delText>Provide guidance on the use of digital twins for fairways / aids to navigation provision;</w:delText>
              </w:r>
            </w:del>
          </w:p>
          <w:p w14:paraId="4E4E4447" w14:textId="56F2C514" w:rsidR="006B7C5F" w:rsidRPr="006B7C5F" w:rsidDel="00324958" w:rsidRDefault="006B7C5F" w:rsidP="007B01F2">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del w:id="51" w:author="Jillian Carson-Jackson" w:date="2023-09-28T18:43:00Z"/>
                <w:bCs/>
                <w:iCs/>
                <w:snapToGrid w:val="0"/>
                <w:sz w:val="20"/>
                <w:szCs w:val="20"/>
              </w:rPr>
            </w:pPr>
            <w:del w:id="52" w:author="Jillian Carson-Jackson" w:date="2023-09-28T18:43:00Z">
              <w:r w:rsidRPr="006B7C5F" w:rsidDel="00324958">
                <w:rPr>
                  <w:bCs/>
                  <w:iCs/>
                  <w:snapToGrid w:val="0"/>
                  <w:sz w:val="20"/>
                  <w:szCs w:val="20"/>
                </w:rPr>
                <w:delText xml:space="preserve">Identify uses of digital </w:delText>
              </w:r>
            </w:del>
            <w:del w:id="53" w:author="Jillian Carson-Jackson" w:date="2023-09-28T18:32:00Z">
              <w:r w:rsidRPr="006B7C5F" w:rsidDel="00FE0775">
                <w:rPr>
                  <w:bCs/>
                  <w:iCs/>
                  <w:snapToGrid w:val="0"/>
                  <w:sz w:val="20"/>
                  <w:szCs w:val="20"/>
                </w:rPr>
                <w:delText xml:space="preserve">fairway </w:delText>
              </w:r>
            </w:del>
            <w:del w:id="54" w:author="Jillian Carson-Jackson" w:date="2023-09-28T18:43:00Z">
              <w:r w:rsidRPr="006B7C5F" w:rsidDel="00324958">
                <w:rPr>
                  <w:bCs/>
                  <w:iCs/>
                  <w:snapToGrid w:val="0"/>
                  <w:sz w:val="20"/>
                  <w:szCs w:val="20"/>
                </w:rPr>
                <w:delText xml:space="preserve">for planning, monitoring and maintenance </w:delText>
              </w:r>
            </w:del>
          </w:p>
          <w:p w14:paraId="2B9E342E" w14:textId="36FE16A2" w:rsidR="006B7C5F" w:rsidRPr="006B7C5F" w:rsidDel="00324958" w:rsidRDefault="006B7C5F" w:rsidP="007B01F2">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del w:id="55" w:author="Jillian Carson-Jackson" w:date="2023-09-28T18:43:00Z"/>
                <w:bCs/>
                <w:iCs/>
                <w:snapToGrid w:val="0"/>
                <w:sz w:val="20"/>
                <w:szCs w:val="20"/>
              </w:rPr>
            </w:pPr>
            <w:del w:id="56" w:author="Jillian Carson-Jackson" w:date="2023-09-28T18:43:00Z">
              <w:r w:rsidRPr="006B7C5F" w:rsidDel="00324958">
                <w:rPr>
                  <w:bCs/>
                  <w:iCs/>
                  <w:snapToGrid w:val="0"/>
                  <w:sz w:val="20"/>
                  <w:szCs w:val="20"/>
                </w:rPr>
                <w:delText xml:space="preserve">Identify options to share information on the fairway infrastructure and services in a digital format with users </w:delText>
              </w:r>
            </w:del>
          </w:p>
          <w:p w14:paraId="6F44A120" w14:textId="2B35A57C" w:rsidR="006B7C5F" w:rsidRPr="006B7C5F" w:rsidDel="00324958" w:rsidRDefault="006B7C5F" w:rsidP="007B01F2">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del w:id="57" w:author="Jillian Carson-Jackson" w:date="2023-09-28T18:43:00Z"/>
                <w:bCs/>
                <w:iCs/>
                <w:snapToGrid w:val="0"/>
                <w:sz w:val="20"/>
                <w:szCs w:val="20"/>
              </w:rPr>
            </w:pPr>
            <w:del w:id="58" w:author="Jillian Carson-Jackson" w:date="2023-09-28T18:43:00Z">
              <w:r w:rsidRPr="006B7C5F" w:rsidDel="00324958">
                <w:rPr>
                  <w:bCs/>
                  <w:iCs/>
                  <w:snapToGrid w:val="0"/>
                  <w:sz w:val="20"/>
                  <w:szCs w:val="20"/>
                </w:rPr>
                <w:delText>Link with, for example, IMT</w:delText>
              </w:r>
            </w:del>
            <w:del w:id="59" w:author="Jillian Carson-Jackson" w:date="2023-09-28T18:29:00Z">
              <w:r w:rsidRPr="006B7C5F" w:rsidDel="00FE0775">
                <w:rPr>
                  <w:bCs/>
                  <w:iCs/>
                  <w:snapToGrid w:val="0"/>
                  <w:sz w:val="20"/>
                  <w:szCs w:val="20"/>
                </w:rPr>
                <w:delText xml:space="preserve"> /</w:delText>
              </w:r>
            </w:del>
            <w:del w:id="60" w:author="Jillian Carson-Jackson" w:date="2023-09-28T18:43:00Z">
              <w:r w:rsidRPr="006B7C5F" w:rsidDel="00324958">
                <w:rPr>
                  <w:bCs/>
                  <w:iCs/>
                  <w:snapToGrid w:val="0"/>
                  <w:sz w:val="20"/>
                  <w:szCs w:val="20"/>
                </w:rPr>
                <w:delText>-</w:delText>
              </w:r>
            </w:del>
            <w:del w:id="61" w:author="Jillian Carson-Jackson" w:date="2023-09-28T18:29:00Z">
              <w:r w:rsidRPr="006B7C5F" w:rsidDel="00FE0775">
                <w:rPr>
                  <w:bCs/>
                  <w:iCs/>
                  <w:snapToGrid w:val="0"/>
                  <w:sz w:val="20"/>
                  <w:szCs w:val="20"/>
                </w:rPr>
                <w:delText xml:space="preserve">2020 (5G) </w:delText>
              </w:r>
            </w:del>
            <w:del w:id="62" w:author="Jillian Carson-Jackson" w:date="2023-09-28T18:43:00Z">
              <w:r w:rsidRPr="006B7C5F" w:rsidDel="00324958">
                <w:rPr>
                  <w:bCs/>
                  <w:iCs/>
                  <w:snapToGrid w:val="0"/>
                  <w:sz w:val="20"/>
                  <w:szCs w:val="20"/>
                </w:rPr>
                <w:delText xml:space="preserve">and beyond for data exchange, AI/ML, S100, </w:delText>
              </w:r>
            </w:del>
          </w:p>
          <w:p w14:paraId="2FF56AAA" w14:textId="64249952" w:rsidR="00472A7C" w:rsidRDefault="006B7C5F" w:rsidP="007B01F2">
            <w:pPr>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ins w:id="63" w:author="Jillian Carson-Jackson" w:date="2023-09-28T17:57:00Z"/>
                <w:bCs/>
                <w:iCs/>
                <w:snapToGrid w:val="0"/>
                <w:sz w:val="20"/>
                <w:szCs w:val="20"/>
              </w:rPr>
            </w:pPr>
            <w:del w:id="64" w:author="Jillian Carson-Jackson" w:date="2023-09-28T18:43:00Z">
              <w:r w:rsidRPr="006B7C5F" w:rsidDel="00324958">
                <w:rPr>
                  <w:bCs/>
                  <w:iCs/>
                  <w:snapToGrid w:val="0"/>
                  <w:sz w:val="20"/>
                  <w:szCs w:val="20"/>
                </w:rPr>
                <w:delText xml:space="preserve">Identify opportunities to enhance sustainability through the use of technology / digital twins for fairways and AtoNs. </w:delText>
              </w:r>
            </w:del>
            <w:ins w:id="65" w:author="Jillian Carson-Jackson" w:date="2023-09-28T17:59:00Z">
              <w:r w:rsidR="00472A7C">
                <w:rPr>
                  <w:bCs/>
                  <w:iCs/>
                  <w:snapToGrid w:val="0"/>
                  <w:sz w:val="20"/>
                  <w:szCs w:val="20"/>
                </w:rPr>
                <w:t xml:space="preserve"> </w:t>
              </w:r>
            </w:ins>
          </w:p>
          <w:p w14:paraId="75AB5C7B" w14:textId="5A8C7E6E" w:rsidR="00472A7C" w:rsidRDefault="00472A7C" w:rsidP="007B01F2">
            <w:pPr>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p w14:paraId="01F618F2" w14:textId="2C67BD11" w:rsidR="00206C2E" w:rsidRDefault="00206C2E" w:rsidP="006B7C5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snapToGrid w:val="0"/>
                <w:sz w:val="16"/>
                <w:szCs w:val="16"/>
              </w:rPr>
              <w:t>(Describe the expected outcome: e.g. Recommendation, Guideline or Other)</w:t>
            </w:r>
          </w:p>
        </w:tc>
      </w:tr>
      <w:tr w:rsidR="00206C2E" w:rsidRPr="00DA4988" w14:paraId="76030504" w14:textId="77777777" w:rsidTr="007E4787">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5FFF5DD7" w14:textId="77777777" w:rsidR="00206C2E" w:rsidRDefault="00206C2E"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5" w:type="dxa"/>
            <w:gridSpan w:val="3"/>
            <w:tcBorders>
              <w:top w:val="single" w:sz="4" w:space="0" w:color="auto"/>
              <w:left w:val="single" w:sz="4" w:space="0" w:color="auto"/>
              <w:bottom w:val="single" w:sz="4" w:space="0" w:color="auto"/>
              <w:right w:val="single" w:sz="4" w:space="0" w:color="auto"/>
            </w:tcBorders>
            <w:hideMark/>
          </w:tcPr>
          <w:p w14:paraId="44C9BD2E" w14:textId="77777777" w:rsidR="00DC6794" w:rsidRPr="00DC6794" w:rsidRDefault="00DC6794" w:rsidP="00DC679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DC6794">
              <w:rPr>
                <w:bCs/>
                <w:iCs/>
                <w:snapToGrid w:val="0"/>
                <w:sz w:val="20"/>
                <w:szCs w:val="20"/>
              </w:rPr>
              <w:t xml:space="preserve">Existing IALA guidance on the use of simulation as a tool for waterway design and aids to navigation planning was last revised in 2011, with technical features and technology relevant for simulation of AtoN in 2013.  </w:t>
            </w:r>
          </w:p>
          <w:p w14:paraId="0A6B70B2" w14:textId="77777777" w:rsidR="00DC6794" w:rsidRPr="00DC6794" w:rsidRDefault="00DC6794" w:rsidP="00DC679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DC6794">
              <w:rPr>
                <w:bCs/>
                <w:iCs/>
                <w:snapToGrid w:val="0"/>
                <w:sz w:val="20"/>
                <w:szCs w:val="20"/>
              </w:rPr>
              <w:t xml:space="preserve">Through the past years IALA has been reviewing existing and emerging technologies of relevance to the work of the IALA membership.  The results of those reviews have highlighted a number of opportunities for making best use of these technologies.  </w:t>
            </w:r>
          </w:p>
          <w:p w14:paraId="56CF0E1E" w14:textId="77777777" w:rsidR="00DC6794" w:rsidRPr="00DC6794" w:rsidRDefault="00DC6794" w:rsidP="00DC679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DC6794">
              <w:rPr>
                <w:bCs/>
                <w:iCs/>
                <w:snapToGrid w:val="0"/>
                <w:sz w:val="20"/>
                <w:szCs w:val="20"/>
              </w:rPr>
              <w:t xml:space="preserve">Developments in MASS includes changing requirements for the provision of AtoN, including data exchange and display.  </w:t>
            </w:r>
          </w:p>
          <w:p w14:paraId="5E422EDD" w14:textId="033886E2" w:rsidR="00875EC9" w:rsidRDefault="00DC6794" w:rsidP="00DC679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DC6794">
              <w:rPr>
                <w:bCs/>
                <w:iCs/>
                <w:snapToGrid w:val="0"/>
                <w:sz w:val="20"/>
                <w:szCs w:val="20"/>
              </w:rPr>
              <w:t xml:space="preserve">The developments in Artificial Intelligence and Machine Learning, along with digitalisation in the maritime environment, provide unique opportunities to support sustainable design, implementation and monitoring of AtoN to support changing requirements.      </w:t>
            </w:r>
          </w:p>
          <w:p w14:paraId="7D9270EC" w14:textId="77344198" w:rsidR="00206C2E" w:rsidRDefault="00206C2E" w:rsidP="00DC679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noProof/>
                <w:snapToGrid w:val="0"/>
                <w:sz w:val="16"/>
                <w:szCs w:val="16"/>
              </w:rPr>
              <w:t>(Describe briefly why this task should be included in the Work Programme)</w:t>
            </w:r>
          </w:p>
        </w:tc>
      </w:tr>
      <w:tr w:rsidR="00206C2E" w:rsidRPr="00DA4988" w14:paraId="362DE33D" w14:textId="77777777" w:rsidTr="007E4787">
        <w:trPr>
          <w:cantSplit/>
          <w:trHeight w:val="854"/>
        </w:trPr>
        <w:tc>
          <w:tcPr>
            <w:tcW w:w="2377" w:type="dxa"/>
            <w:tcBorders>
              <w:top w:val="single" w:sz="4" w:space="0" w:color="auto"/>
              <w:left w:val="single" w:sz="4" w:space="0" w:color="auto"/>
              <w:bottom w:val="single" w:sz="4" w:space="0" w:color="auto"/>
              <w:right w:val="single" w:sz="4" w:space="0" w:color="auto"/>
            </w:tcBorders>
            <w:hideMark/>
          </w:tcPr>
          <w:p w14:paraId="6CE4713F" w14:textId="77777777" w:rsidR="00206C2E" w:rsidRDefault="00206C2E"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lastRenderedPageBreak/>
              <w:t>Strategic Alignment</w:t>
            </w:r>
          </w:p>
          <w:p w14:paraId="12D97567" w14:textId="77777777" w:rsidR="00206C2E" w:rsidRDefault="00206C2E"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rPr>
            </w:pPr>
            <w:r>
              <w:rPr>
                <w:bCs/>
                <w:i/>
                <w:iCs/>
                <w:noProof/>
                <w:snapToGrid w:val="0"/>
                <w:sz w:val="16"/>
                <w:szCs w:val="16"/>
              </w:rPr>
              <w:t>(See IALA Strategic Vision)</w:t>
            </w:r>
          </w:p>
        </w:tc>
        <w:tc>
          <w:tcPr>
            <w:tcW w:w="7235" w:type="dxa"/>
            <w:gridSpan w:val="3"/>
            <w:tcBorders>
              <w:top w:val="single" w:sz="4" w:space="0" w:color="auto"/>
              <w:left w:val="single" w:sz="4" w:space="0" w:color="auto"/>
              <w:bottom w:val="single" w:sz="4" w:space="0" w:color="auto"/>
              <w:right w:val="single" w:sz="4" w:space="0" w:color="auto"/>
            </w:tcBorders>
            <w:hideMark/>
          </w:tcPr>
          <w:p w14:paraId="2EC32F67" w14:textId="77777777" w:rsidR="00BA0978" w:rsidRPr="000E5439" w:rsidRDefault="00BA0978" w:rsidP="00BA0978">
            <w:pPr>
              <w:pStyle w:val="BodyText3"/>
              <w:spacing w:before="120" w:line="256" w:lineRule="auto"/>
              <w:jc w:val="both"/>
              <w:rPr>
                <w:sz w:val="20"/>
              </w:rPr>
            </w:pPr>
            <w:r w:rsidRPr="00E66FE0">
              <w:rPr>
                <w:b/>
                <w:bCs/>
                <w:sz w:val="20"/>
                <w:highlight w:val="yellow"/>
              </w:rPr>
              <w:t>Goal</w:t>
            </w:r>
            <w:r w:rsidRPr="00E66FE0">
              <w:rPr>
                <w:sz w:val="20"/>
                <w:highlight w:val="yellow"/>
              </w:rPr>
              <w:t xml:space="preserve"> [</w:t>
            </w:r>
            <w:r>
              <w:rPr>
                <w:sz w:val="20"/>
                <w:highlight w:val="yellow"/>
              </w:rPr>
              <w:t>confirm with most recent IALA strategic plan</w:t>
            </w:r>
            <w:r w:rsidRPr="00E66FE0">
              <w:rPr>
                <w:sz w:val="20"/>
                <w:highlight w:val="yellow"/>
              </w:rPr>
              <w:t>]</w:t>
            </w:r>
          </w:p>
          <w:p w14:paraId="42F36C7C" w14:textId="77777777" w:rsidR="00206C2E" w:rsidRPr="000E5439" w:rsidRDefault="00206C2E" w:rsidP="007E4787">
            <w:pPr>
              <w:pStyle w:val="BodyText3"/>
              <w:spacing w:before="120" w:line="256" w:lineRule="auto"/>
              <w:jc w:val="both"/>
              <w:rPr>
                <w:sz w:val="20"/>
              </w:rPr>
            </w:pPr>
            <w:r>
              <w:rPr>
                <w:sz w:val="20"/>
              </w:rPr>
              <w:t xml:space="preserve">G1 - Marine Aids to Navigation are developed and harmonised through international cooperation and the provision of standards. </w:t>
            </w:r>
          </w:p>
          <w:p w14:paraId="4951B4C3" w14:textId="77777777" w:rsidR="008B47F0" w:rsidRDefault="008B47F0" w:rsidP="008B47F0">
            <w:pPr>
              <w:pStyle w:val="BodyText3"/>
              <w:spacing w:before="120" w:line="256" w:lineRule="auto"/>
              <w:jc w:val="both"/>
              <w:rPr>
                <w:sz w:val="20"/>
              </w:rPr>
            </w:pPr>
            <w:r>
              <w:rPr>
                <w:sz w:val="20"/>
              </w:rPr>
              <w:t>G2 - All coastal states have contributed to a sustainable and efficient global network of Marine Aids to Navigation through capacity building and the sharing of expertise.</w:t>
            </w:r>
          </w:p>
          <w:p w14:paraId="0F95BC6C" w14:textId="77777777" w:rsidR="00206C2E" w:rsidRPr="000E5439" w:rsidRDefault="00206C2E" w:rsidP="007E4787">
            <w:pPr>
              <w:pStyle w:val="BodyText3"/>
              <w:spacing w:before="120" w:line="256" w:lineRule="auto"/>
              <w:jc w:val="both"/>
              <w:rPr>
                <w:b/>
                <w:bCs/>
                <w:sz w:val="20"/>
              </w:rPr>
            </w:pPr>
            <w:r w:rsidRPr="000E5439">
              <w:rPr>
                <w:b/>
                <w:bCs/>
                <w:sz w:val="20"/>
              </w:rPr>
              <w:t>Strategy</w:t>
            </w:r>
          </w:p>
          <w:p w14:paraId="2ABD97EE" w14:textId="77777777" w:rsidR="000E5439" w:rsidRPr="000E5439" w:rsidRDefault="000E5439" w:rsidP="000E543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rPr>
            </w:pPr>
            <w:r w:rsidRPr="000E5439">
              <w:rPr>
                <w:sz w:val="20"/>
                <w:szCs w:val="16"/>
              </w:rPr>
              <w:t>S2</w:t>
            </w:r>
            <w:r w:rsidRPr="000E5439">
              <w:rPr>
                <w:sz w:val="20"/>
                <w:szCs w:val="16"/>
              </w:rPr>
              <w:tab/>
              <w:t>Position IALA as the source of standards, knowledge, and expertise that will enable States to provide Marine Aids to Navigation, in accordance with relevant international obligations and recommendations.</w:t>
            </w:r>
          </w:p>
          <w:p w14:paraId="471CBF5D" w14:textId="77777777" w:rsidR="0021433B" w:rsidRDefault="0021433B" w:rsidP="00635AD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rPr>
            </w:pPr>
            <w:r w:rsidRPr="000E5439">
              <w:rPr>
                <w:sz w:val="20"/>
                <w:szCs w:val="16"/>
              </w:rPr>
              <w:t>S3</w:t>
            </w:r>
            <w:r w:rsidRPr="000E5439">
              <w:rPr>
                <w:sz w:val="20"/>
                <w:szCs w:val="16"/>
              </w:rPr>
              <w:tab/>
            </w:r>
            <w:r w:rsidRPr="00F012E1">
              <w:rPr>
                <w:sz w:val="20"/>
                <w:szCs w:val="16"/>
              </w:rPr>
              <w:t>Coordinate the further development of Marine Aids to Navigation, taking into account evolving operational</w:t>
            </w:r>
            <w:r>
              <w:rPr>
                <w:sz w:val="20"/>
                <w:szCs w:val="16"/>
              </w:rPr>
              <w:t xml:space="preserve"> </w:t>
            </w:r>
            <w:r w:rsidRPr="00F012E1">
              <w:rPr>
                <w:sz w:val="20"/>
                <w:szCs w:val="16"/>
              </w:rPr>
              <w:t>and functional requirements, new techniques, new technologies and sustainability</w:t>
            </w:r>
            <w:r w:rsidRPr="000E5439">
              <w:rPr>
                <w:sz w:val="20"/>
                <w:szCs w:val="16"/>
              </w:rPr>
              <w:t>.</w:t>
            </w:r>
          </w:p>
          <w:p w14:paraId="442EC203" w14:textId="47D16501" w:rsidR="00635ADC" w:rsidRPr="000E5439" w:rsidRDefault="00635ADC" w:rsidP="00635AD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rPr>
            </w:pPr>
            <w:r w:rsidRPr="000E5439">
              <w:rPr>
                <w:sz w:val="20"/>
                <w:szCs w:val="16"/>
              </w:rPr>
              <w:t>S5</w:t>
            </w:r>
            <w:r w:rsidRPr="000E5439">
              <w:rPr>
                <w:sz w:val="20"/>
                <w:szCs w:val="16"/>
              </w:rPr>
              <w:tab/>
            </w:r>
            <w:r w:rsidRPr="00635ADC">
              <w:rPr>
                <w:sz w:val="20"/>
                <w:szCs w:val="16"/>
              </w:rPr>
              <w:t>Harmonise the information structure and communications for future navigation by creating standards, and by</w:t>
            </w:r>
            <w:r>
              <w:rPr>
                <w:sz w:val="20"/>
                <w:szCs w:val="16"/>
              </w:rPr>
              <w:t xml:space="preserve"> </w:t>
            </w:r>
            <w:r w:rsidRPr="00635ADC">
              <w:rPr>
                <w:sz w:val="20"/>
                <w:szCs w:val="16"/>
              </w:rPr>
              <w:t>cooperation with other international organisations, to achieve worldwide interoperability of shore and ship</w:t>
            </w:r>
            <w:r>
              <w:rPr>
                <w:sz w:val="20"/>
                <w:szCs w:val="16"/>
              </w:rPr>
              <w:t xml:space="preserve"> </w:t>
            </w:r>
            <w:r w:rsidRPr="00635ADC">
              <w:rPr>
                <w:sz w:val="20"/>
                <w:szCs w:val="16"/>
              </w:rPr>
              <w:t>systems.</w:t>
            </w:r>
          </w:p>
          <w:p w14:paraId="1275398F" w14:textId="5DE87755" w:rsidR="00206C2E" w:rsidRPr="000E5439" w:rsidRDefault="008B47F0" w:rsidP="00F012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rPr>
            </w:pPr>
            <w:r>
              <w:rPr>
                <w:sz w:val="20"/>
                <w:szCs w:val="16"/>
              </w:rPr>
              <w:t>S6</w:t>
            </w:r>
            <w:r w:rsidR="00F93BF0" w:rsidRPr="00F93BF0">
              <w:rPr>
                <w:sz w:val="20"/>
                <w:szCs w:val="16"/>
              </w:rPr>
              <w:tab/>
            </w:r>
            <w:r w:rsidR="004229A1" w:rsidRPr="004229A1">
              <w:rPr>
                <w:sz w:val="20"/>
                <w:szCs w:val="16"/>
              </w:rPr>
              <w:t>Improve and harmonise the delivery of VTS globally and in a manner consistent with international</w:t>
            </w:r>
            <w:r w:rsidR="004229A1">
              <w:rPr>
                <w:sz w:val="20"/>
                <w:szCs w:val="16"/>
              </w:rPr>
              <w:t xml:space="preserve"> </w:t>
            </w:r>
            <w:r w:rsidR="004229A1" w:rsidRPr="004229A1">
              <w:rPr>
                <w:sz w:val="20"/>
                <w:szCs w:val="16"/>
              </w:rPr>
              <w:t>conventions, national legislation and public expectations, to ensure the safety and efficiency of vessel traffic and</w:t>
            </w:r>
            <w:r w:rsidR="004229A1">
              <w:rPr>
                <w:sz w:val="20"/>
                <w:szCs w:val="16"/>
              </w:rPr>
              <w:t xml:space="preserve"> </w:t>
            </w:r>
            <w:r w:rsidR="004229A1" w:rsidRPr="004229A1">
              <w:rPr>
                <w:sz w:val="20"/>
                <w:szCs w:val="16"/>
              </w:rPr>
              <w:t>to protect the environment.</w:t>
            </w:r>
          </w:p>
        </w:tc>
      </w:tr>
      <w:tr w:rsidR="00206C2E" w:rsidRPr="00DA4988" w14:paraId="4328F938" w14:textId="77777777" w:rsidTr="007E4787">
        <w:trPr>
          <w:cantSplit/>
          <w:trHeight w:val="615"/>
        </w:trPr>
        <w:tc>
          <w:tcPr>
            <w:tcW w:w="2377" w:type="dxa"/>
            <w:tcBorders>
              <w:top w:val="single" w:sz="4" w:space="0" w:color="auto"/>
              <w:left w:val="single" w:sz="4" w:space="0" w:color="auto"/>
              <w:bottom w:val="single" w:sz="4" w:space="0" w:color="auto"/>
              <w:right w:val="single" w:sz="4" w:space="0" w:color="auto"/>
            </w:tcBorders>
            <w:hideMark/>
          </w:tcPr>
          <w:p w14:paraId="19736F28" w14:textId="77777777" w:rsidR="00206C2E" w:rsidRDefault="00206C2E"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5" w:type="dxa"/>
            <w:gridSpan w:val="3"/>
            <w:tcBorders>
              <w:top w:val="single" w:sz="4" w:space="0" w:color="auto"/>
              <w:left w:val="single" w:sz="4" w:space="0" w:color="auto"/>
              <w:bottom w:val="single" w:sz="4" w:space="0" w:color="auto"/>
              <w:right w:val="single" w:sz="4" w:space="0" w:color="auto"/>
            </w:tcBorders>
            <w:hideMark/>
          </w:tcPr>
          <w:p w14:paraId="7C7C1CC2"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634497C6" w14:textId="1AE35797" w:rsidR="001637BA" w:rsidRPr="004333F5" w:rsidRDefault="001637BA" w:rsidP="004333F5">
            <w:pPr>
              <w:pStyle w:val="Bullet1"/>
            </w:pPr>
            <w:r w:rsidRPr="004333F5">
              <w:t>Identify</w:t>
            </w:r>
            <w:del w:id="66" w:author="Jillian Carson-Jackson" w:date="2023-09-28T18:30:00Z">
              <w:r w:rsidRPr="004333F5" w:rsidDel="00FE0775">
                <w:delText>ing</w:delText>
              </w:r>
            </w:del>
            <w:r w:rsidRPr="004333F5">
              <w:t xml:space="preserve"> international best practice for </w:t>
            </w:r>
            <w:del w:id="67" w:author="Jillian Carson-Jackson" w:date="2023-09-28T18:31:00Z">
              <w:r w:rsidRPr="004333F5" w:rsidDel="00FE0775">
                <w:delText xml:space="preserve">implementing digital fairways </w:delText>
              </w:r>
            </w:del>
            <w:ins w:id="68" w:author="Jillian Carson-Jackson" w:date="2023-09-28T18:31:00Z">
              <w:r w:rsidR="00FE0775">
                <w:t>digitalisation of waterways</w:t>
              </w:r>
            </w:ins>
          </w:p>
          <w:p w14:paraId="597F6E7B" w14:textId="550B9B60" w:rsidR="001637BA" w:rsidRPr="004333F5" w:rsidRDefault="001637BA" w:rsidP="004333F5">
            <w:pPr>
              <w:pStyle w:val="Bullet1"/>
            </w:pPr>
            <w:r w:rsidRPr="004333F5">
              <w:t>Review</w:t>
            </w:r>
            <w:del w:id="69" w:author="Jillian Carson-Jackson" w:date="2023-09-28T18:30:00Z">
              <w:r w:rsidRPr="004333F5" w:rsidDel="00FE0775">
                <w:delText>ing</w:delText>
              </w:r>
            </w:del>
            <w:r w:rsidRPr="004333F5">
              <w:t xml:space="preserve"> existing IALA documents and determining suitable approach to update / consolidate or provide input into revisions (Specifically G1058</w:t>
            </w:r>
            <w:del w:id="70" w:author="Jillian Carson-Jackson" w:date="2023-09-28T18:32:00Z">
              <w:r w:rsidRPr="004333F5" w:rsidDel="00FE0775">
                <w:delText xml:space="preserve"> and G1097</w:delText>
              </w:r>
            </w:del>
            <w:r w:rsidRPr="004333F5">
              <w:t>, G1113, G1114)</w:t>
            </w:r>
          </w:p>
          <w:p w14:paraId="08BE3F93" w14:textId="77777777" w:rsidR="001637BA" w:rsidRPr="004333F5" w:rsidRDefault="001637BA" w:rsidP="004333F5">
            <w:pPr>
              <w:pStyle w:val="Bullet1"/>
            </w:pPr>
            <w:r w:rsidRPr="004333F5">
              <w:t xml:space="preserve">Liaise with ARM Committee for operational input </w:t>
            </w:r>
          </w:p>
          <w:p w14:paraId="76AB14C9" w14:textId="50043E29" w:rsidR="00206C2E" w:rsidRPr="004333F5" w:rsidRDefault="001637BA" w:rsidP="004333F5">
            <w:pPr>
              <w:pStyle w:val="Bullet1"/>
            </w:pPr>
            <w:r w:rsidRPr="004333F5">
              <w:t xml:space="preserve">Develop a Guideline on the </w:t>
            </w:r>
            <w:del w:id="71" w:author="Jillian Carson-Jackson" w:date="2023-09-28T18:30:00Z">
              <w:r w:rsidRPr="004333F5" w:rsidDel="00FE0775">
                <w:delText>implementation of digital fairways</w:delText>
              </w:r>
            </w:del>
            <w:ins w:id="72" w:author="Jillian Carson-Jackson" w:date="2023-09-28T18:30:00Z">
              <w:r w:rsidR="00FE0775">
                <w:t>digitalisation of waterways</w:t>
              </w:r>
            </w:ins>
            <w:r w:rsidR="00206C2E" w:rsidRPr="004333F5">
              <w:t>.</w:t>
            </w:r>
          </w:p>
          <w:p w14:paraId="1C494D58"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rPr>
            </w:pPr>
            <w:r>
              <w:rPr>
                <w:bCs/>
                <w:i/>
                <w:iCs/>
                <w:noProof/>
                <w:snapToGrid w:val="0"/>
                <w:sz w:val="16"/>
                <w:szCs w:val="16"/>
              </w:rPr>
              <w:t xml:space="preserve"> (Describe key items that are in scope/out of scope)</w:t>
            </w:r>
          </w:p>
        </w:tc>
      </w:tr>
      <w:tr w:rsidR="00206C2E" w14:paraId="75680215" w14:textId="77777777" w:rsidTr="007E4787">
        <w:trPr>
          <w:cantSplit/>
          <w:trHeight w:val="1399"/>
        </w:trPr>
        <w:tc>
          <w:tcPr>
            <w:tcW w:w="2377" w:type="dxa"/>
            <w:tcBorders>
              <w:top w:val="single" w:sz="4" w:space="0" w:color="auto"/>
              <w:left w:val="single" w:sz="4" w:space="0" w:color="auto"/>
              <w:bottom w:val="single" w:sz="4" w:space="0" w:color="auto"/>
              <w:right w:val="single" w:sz="4" w:space="0" w:color="auto"/>
            </w:tcBorders>
            <w:hideMark/>
          </w:tcPr>
          <w:p w14:paraId="15EDA16D" w14:textId="77777777" w:rsidR="00206C2E" w:rsidRDefault="00206C2E"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(where appropriate).</w:t>
            </w:r>
          </w:p>
        </w:tc>
        <w:tc>
          <w:tcPr>
            <w:tcW w:w="7235" w:type="dxa"/>
            <w:gridSpan w:val="3"/>
            <w:tcBorders>
              <w:top w:val="single" w:sz="4" w:space="0" w:color="auto"/>
              <w:left w:val="single" w:sz="4" w:space="0" w:color="auto"/>
              <w:bottom w:val="single" w:sz="4" w:space="0" w:color="auto"/>
              <w:right w:val="single" w:sz="4" w:space="0" w:color="auto"/>
            </w:tcBorders>
            <w:hideMark/>
          </w:tcPr>
          <w:p w14:paraId="5856A265" w14:textId="334BA77B" w:rsidR="00206C2E" w:rsidRDefault="00321FDC"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Key milestones include</w:t>
            </w:r>
            <w:r w:rsidR="002C4282">
              <w:rPr>
                <w:bCs/>
                <w:iCs/>
                <w:snapToGrid w:val="0"/>
                <w:sz w:val="20"/>
                <w:szCs w:val="20"/>
              </w:rPr>
              <w:t>:</w:t>
            </w:r>
          </w:p>
          <w:tbl>
            <w:tblPr>
              <w:tblStyle w:val="TableGrid"/>
              <w:tblW w:w="0" w:type="auto"/>
              <w:tblLayout w:type="fixed"/>
              <w:tblLook w:val="04A0" w:firstRow="1" w:lastRow="0" w:firstColumn="1" w:lastColumn="0" w:noHBand="0" w:noVBand="1"/>
            </w:tblPr>
            <w:tblGrid>
              <w:gridCol w:w="4858"/>
              <w:gridCol w:w="2141"/>
            </w:tblGrid>
            <w:tr w:rsidR="00206C2E" w14:paraId="6CF41E9D" w14:textId="77777777" w:rsidTr="007E4787">
              <w:tc>
                <w:tcPr>
                  <w:tcW w:w="4858" w:type="dxa"/>
                  <w:tcBorders>
                    <w:top w:val="single" w:sz="4" w:space="0" w:color="auto"/>
                    <w:left w:val="single" w:sz="4" w:space="0" w:color="auto"/>
                    <w:bottom w:val="single" w:sz="4" w:space="0" w:color="auto"/>
                    <w:right w:val="single" w:sz="4" w:space="0" w:color="auto"/>
                  </w:tcBorders>
                  <w:hideMark/>
                </w:tcPr>
                <w:p w14:paraId="0EA0E7B1" w14:textId="6890A11F" w:rsidR="00206C2E" w:rsidRDefault="00B61815"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sidRPr="00B61815">
                    <w:rPr>
                      <w:bCs/>
                      <w:iCs/>
                      <w:snapToGrid w:val="0"/>
                      <w:sz w:val="18"/>
                      <w:szCs w:val="18"/>
                    </w:rPr>
                    <w:t xml:space="preserve">Scope Task and prepare </w:t>
                  </w:r>
                  <w:r>
                    <w:rPr>
                      <w:bCs/>
                      <w:iCs/>
                      <w:snapToGrid w:val="0"/>
                      <w:sz w:val="18"/>
                      <w:szCs w:val="18"/>
                    </w:rPr>
                    <w:t>outline</w:t>
                  </w:r>
                  <w:r w:rsidR="00B22164">
                    <w:rPr>
                      <w:bCs/>
                      <w:iCs/>
                      <w:snapToGrid w:val="0"/>
                      <w:sz w:val="18"/>
                      <w:szCs w:val="18"/>
                    </w:rPr>
                    <w:t xml:space="preserve"> </w:t>
                  </w:r>
                </w:p>
              </w:tc>
              <w:tc>
                <w:tcPr>
                  <w:tcW w:w="2141" w:type="dxa"/>
                  <w:tcBorders>
                    <w:top w:val="single" w:sz="4" w:space="0" w:color="auto"/>
                    <w:left w:val="single" w:sz="4" w:space="0" w:color="auto"/>
                    <w:bottom w:val="single" w:sz="4" w:space="0" w:color="auto"/>
                    <w:right w:val="single" w:sz="4" w:space="0" w:color="auto"/>
                  </w:tcBorders>
                  <w:hideMark/>
                </w:tcPr>
                <w:p w14:paraId="4DE53376" w14:textId="2EBADA68" w:rsidR="00206C2E" w:rsidRDefault="00754013"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sidRPr="00754013">
                    <w:rPr>
                      <w:bCs/>
                      <w:iCs/>
                      <w:snapToGrid w:val="0"/>
                      <w:sz w:val="18"/>
                      <w:szCs w:val="18"/>
                    </w:rPr>
                    <w:t>Oct</w:t>
                  </w:r>
                  <w:r>
                    <w:rPr>
                      <w:bCs/>
                      <w:iCs/>
                      <w:snapToGrid w:val="0"/>
                      <w:sz w:val="18"/>
                      <w:szCs w:val="18"/>
                    </w:rPr>
                    <w:t xml:space="preserve"> </w:t>
                  </w:r>
                  <w:r w:rsidRPr="00754013">
                    <w:rPr>
                      <w:bCs/>
                      <w:iCs/>
                      <w:snapToGrid w:val="0"/>
                      <w:sz w:val="18"/>
                      <w:szCs w:val="18"/>
                    </w:rPr>
                    <w:t>2023 (</w:t>
                  </w:r>
                  <w:r>
                    <w:rPr>
                      <w:bCs/>
                      <w:iCs/>
                      <w:snapToGrid w:val="0"/>
                      <w:sz w:val="18"/>
                      <w:szCs w:val="18"/>
                    </w:rPr>
                    <w:t>DTEC01</w:t>
                  </w:r>
                  <w:r w:rsidRPr="00754013">
                    <w:rPr>
                      <w:bCs/>
                      <w:iCs/>
                      <w:snapToGrid w:val="0"/>
                      <w:sz w:val="18"/>
                      <w:szCs w:val="18"/>
                    </w:rPr>
                    <w:t>)</w:t>
                  </w:r>
                </w:p>
              </w:tc>
            </w:tr>
            <w:tr w:rsidR="00206C2E" w14:paraId="21BB2A6F" w14:textId="77777777" w:rsidTr="007E4787">
              <w:tc>
                <w:tcPr>
                  <w:tcW w:w="4858" w:type="dxa"/>
                  <w:tcBorders>
                    <w:top w:val="single" w:sz="4" w:space="0" w:color="auto"/>
                    <w:left w:val="single" w:sz="4" w:space="0" w:color="auto"/>
                    <w:bottom w:val="single" w:sz="4" w:space="0" w:color="auto"/>
                    <w:right w:val="single" w:sz="4" w:space="0" w:color="auto"/>
                  </w:tcBorders>
                  <w:hideMark/>
                </w:tcPr>
                <w:p w14:paraId="6C476AB0" w14:textId="36D72367" w:rsidR="00206C2E" w:rsidRDefault="00501C4D"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sidRPr="00501C4D">
                    <w:rPr>
                      <w:bCs/>
                      <w:iCs/>
                      <w:snapToGrid w:val="0"/>
                      <w:sz w:val="18"/>
                      <w:szCs w:val="18"/>
                    </w:rPr>
                    <w:t xml:space="preserve">Sharing of best practices in digital twins (presentations / demonstrations); initial review of existing IALA documentation that may be relevant to the task  </w:t>
                  </w:r>
                </w:p>
              </w:tc>
              <w:tc>
                <w:tcPr>
                  <w:tcW w:w="2141" w:type="dxa"/>
                  <w:tcBorders>
                    <w:top w:val="single" w:sz="4" w:space="0" w:color="auto"/>
                    <w:left w:val="single" w:sz="4" w:space="0" w:color="auto"/>
                    <w:bottom w:val="single" w:sz="4" w:space="0" w:color="auto"/>
                    <w:right w:val="single" w:sz="4" w:space="0" w:color="auto"/>
                  </w:tcBorders>
                  <w:hideMark/>
                </w:tcPr>
                <w:p w14:paraId="0AD4D34F" w14:textId="6671DBBA"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Pr>
                      <w:bCs/>
                      <w:iCs/>
                      <w:snapToGrid w:val="0"/>
                      <w:sz w:val="18"/>
                      <w:szCs w:val="18"/>
                    </w:rPr>
                    <w:t>Mar 202</w:t>
                  </w:r>
                  <w:r w:rsidR="00A94EFC">
                    <w:rPr>
                      <w:bCs/>
                      <w:iCs/>
                      <w:snapToGrid w:val="0"/>
                      <w:sz w:val="18"/>
                      <w:szCs w:val="18"/>
                    </w:rPr>
                    <w:t>4</w:t>
                  </w:r>
                  <w:r>
                    <w:rPr>
                      <w:bCs/>
                      <w:iCs/>
                      <w:snapToGrid w:val="0"/>
                      <w:sz w:val="18"/>
                      <w:szCs w:val="18"/>
                    </w:rPr>
                    <w:t xml:space="preserve"> (</w:t>
                  </w:r>
                  <w:r w:rsidR="00A94EFC">
                    <w:rPr>
                      <w:bCs/>
                      <w:iCs/>
                      <w:snapToGrid w:val="0"/>
                      <w:sz w:val="18"/>
                      <w:szCs w:val="18"/>
                    </w:rPr>
                    <w:t>DTEC02</w:t>
                  </w:r>
                  <w:r>
                    <w:rPr>
                      <w:bCs/>
                      <w:iCs/>
                      <w:snapToGrid w:val="0"/>
                      <w:sz w:val="18"/>
                      <w:szCs w:val="18"/>
                    </w:rPr>
                    <w:t>)</w:t>
                  </w:r>
                </w:p>
              </w:tc>
            </w:tr>
            <w:tr w:rsidR="00206C2E" w14:paraId="3883273B" w14:textId="77777777" w:rsidTr="007E4787">
              <w:tc>
                <w:tcPr>
                  <w:tcW w:w="4858" w:type="dxa"/>
                  <w:tcBorders>
                    <w:top w:val="single" w:sz="4" w:space="0" w:color="auto"/>
                    <w:left w:val="single" w:sz="4" w:space="0" w:color="auto"/>
                    <w:bottom w:val="single" w:sz="4" w:space="0" w:color="auto"/>
                    <w:right w:val="single" w:sz="4" w:space="0" w:color="auto"/>
                  </w:tcBorders>
                  <w:hideMark/>
                </w:tcPr>
                <w:p w14:paraId="2457A8A9" w14:textId="5A575B35" w:rsidR="00206C2E" w:rsidRDefault="008A0AAD"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sidRPr="008A0AAD">
                    <w:rPr>
                      <w:bCs/>
                      <w:iCs/>
                      <w:snapToGrid w:val="0"/>
                      <w:sz w:val="18"/>
                      <w:szCs w:val="18"/>
                    </w:rPr>
                    <w:t>Review / Revise scope based on presentations.  Follow up on the review of existing IALA documentation</w:t>
                  </w:r>
                  <w:r w:rsidR="00B22164">
                    <w:rPr>
                      <w:bCs/>
                      <w:iCs/>
                      <w:snapToGrid w:val="0"/>
                      <w:sz w:val="18"/>
                      <w:szCs w:val="18"/>
                    </w:rPr>
                    <w:t>, liaise with ARM</w:t>
                  </w:r>
                  <w:ins w:id="73" w:author="Jillian Carson-Jackson" w:date="2023-09-28T18:38:00Z">
                    <w:r w:rsidR="00E56C07">
                      <w:rPr>
                        <w:bCs/>
                        <w:iCs/>
                        <w:snapToGrid w:val="0"/>
                        <w:sz w:val="18"/>
                        <w:szCs w:val="18"/>
                      </w:rPr>
                      <w:t xml:space="preserve"> and VTS</w:t>
                    </w:r>
                  </w:ins>
                </w:p>
              </w:tc>
              <w:tc>
                <w:tcPr>
                  <w:tcW w:w="2141" w:type="dxa"/>
                  <w:tcBorders>
                    <w:top w:val="single" w:sz="4" w:space="0" w:color="auto"/>
                    <w:left w:val="single" w:sz="4" w:space="0" w:color="auto"/>
                    <w:bottom w:val="single" w:sz="4" w:space="0" w:color="auto"/>
                    <w:right w:val="single" w:sz="4" w:space="0" w:color="auto"/>
                  </w:tcBorders>
                  <w:hideMark/>
                </w:tcPr>
                <w:p w14:paraId="51EE280C" w14:textId="62A4C1F6" w:rsidR="00206C2E" w:rsidRDefault="008A0AAD"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Pr>
                      <w:bCs/>
                      <w:iCs/>
                      <w:snapToGrid w:val="0"/>
                      <w:sz w:val="18"/>
                      <w:szCs w:val="18"/>
                    </w:rPr>
                    <w:t>Oct 2024 (DTEC03)</w:t>
                  </w:r>
                </w:p>
              </w:tc>
            </w:tr>
            <w:tr w:rsidR="00501C4D" w14:paraId="7C9DED45" w14:textId="77777777" w:rsidTr="007E4787">
              <w:tc>
                <w:tcPr>
                  <w:tcW w:w="4858" w:type="dxa"/>
                  <w:tcBorders>
                    <w:top w:val="single" w:sz="4" w:space="0" w:color="auto"/>
                    <w:left w:val="single" w:sz="4" w:space="0" w:color="auto"/>
                    <w:bottom w:val="single" w:sz="4" w:space="0" w:color="auto"/>
                    <w:right w:val="single" w:sz="4" w:space="0" w:color="auto"/>
                  </w:tcBorders>
                </w:tcPr>
                <w:p w14:paraId="5DCC17FC" w14:textId="6B8B4455" w:rsidR="00501C4D" w:rsidRDefault="008A0AAD"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Guidelines</w:t>
                  </w:r>
                  <w:r w:rsidR="00321FDC">
                    <w:rPr>
                      <w:bCs/>
                      <w:iCs/>
                      <w:snapToGrid w:val="0"/>
                      <w:sz w:val="18"/>
                      <w:szCs w:val="18"/>
                    </w:rPr>
                    <w:t xml:space="preserve">, </w:t>
                  </w:r>
                  <w:r w:rsidR="00B22164">
                    <w:rPr>
                      <w:bCs/>
                      <w:iCs/>
                      <w:snapToGrid w:val="0"/>
                      <w:sz w:val="18"/>
                      <w:szCs w:val="18"/>
                    </w:rPr>
                    <w:t xml:space="preserve">forward draft </w:t>
                  </w:r>
                  <w:r w:rsidR="00406260">
                    <w:rPr>
                      <w:bCs/>
                      <w:iCs/>
                      <w:snapToGrid w:val="0"/>
                      <w:sz w:val="18"/>
                      <w:szCs w:val="18"/>
                    </w:rPr>
                    <w:t>to ARM</w:t>
                  </w:r>
                  <w:ins w:id="74" w:author="Jillian Carson-Jackson" w:date="2023-09-28T18:38:00Z">
                    <w:r w:rsidR="00E56C07">
                      <w:rPr>
                        <w:bCs/>
                        <w:iCs/>
                        <w:snapToGrid w:val="0"/>
                        <w:sz w:val="18"/>
                        <w:szCs w:val="18"/>
                      </w:rPr>
                      <w:t>, VTS</w:t>
                    </w:r>
                  </w:ins>
                </w:p>
              </w:tc>
              <w:tc>
                <w:tcPr>
                  <w:tcW w:w="2141" w:type="dxa"/>
                  <w:tcBorders>
                    <w:top w:val="single" w:sz="4" w:space="0" w:color="auto"/>
                    <w:left w:val="single" w:sz="4" w:space="0" w:color="auto"/>
                    <w:bottom w:val="single" w:sz="4" w:space="0" w:color="auto"/>
                    <w:right w:val="single" w:sz="4" w:space="0" w:color="auto"/>
                  </w:tcBorders>
                </w:tcPr>
                <w:p w14:paraId="79C10306" w14:textId="651C8259" w:rsidR="00501C4D" w:rsidRDefault="008A0AAD"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Mar 2025 (DTEC04)</w:t>
                  </w:r>
                </w:p>
              </w:tc>
            </w:tr>
            <w:tr w:rsidR="00501C4D" w14:paraId="75533CE2" w14:textId="77777777" w:rsidTr="007E4787">
              <w:tc>
                <w:tcPr>
                  <w:tcW w:w="4858" w:type="dxa"/>
                  <w:tcBorders>
                    <w:top w:val="single" w:sz="4" w:space="0" w:color="auto"/>
                    <w:left w:val="single" w:sz="4" w:space="0" w:color="auto"/>
                    <w:bottom w:val="single" w:sz="4" w:space="0" w:color="auto"/>
                    <w:right w:val="single" w:sz="4" w:space="0" w:color="auto"/>
                  </w:tcBorders>
                </w:tcPr>
                <w:p w14:paraId="11B9A00D" w14:textId="62EF10A1" w:rsidR="00501C4D" w:rsidRDefault="0040626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Revise</w:t>
                  </w:r>
                  <w:r w:rsidR="008A0AAD">
                    <w:rPr>
                      <w:bCs/>
                      <w:iCs/>
                      <w:snapToGrid w:val="0"/>
                      <w:sz w:val="18"/>
                      <w:szCs w:val="18"/>
                    </w:rPr>
                    <w:t xml:space="preserve"> Guidelines </w:t>
                  </w:r>
                  <w:r>
                    <w:rPr>
                      <w:bCs/>
                      <w:iCs/>
                      <w:snapToGrid w:val="0"/>
                      <w:sz w:val="18"/>
                      <w:szCs w:val="18"/>
                    </w:rPr>
                    <w:t>with input from ARM</w:t>
                  </w:r>
                  <w:ins w:id="75" w:author="Jillian Carson-Jackson" w:date="2023-09-28T18:38:00Z">
                    <w:r w:rsidR="00E56C07">
                      <w:rPr>
                        <w:bCs/>
                        <w:iCs/>
                        <w:snapToGrid w:val="0"/>
                        <w:sz w:val="18"/>
                        <w:szCs w:val="18"/>
                      </w:rPr>
                      <w:t>, VTS</w:t>
                    </w:r>
                  </w:ins>
                </w:p>
              </w:tc>
              <w:tc>
                <w:tcPr>
                  <w:tcW w:w="2141" w:type="dxa"/>
                  <w:tcBorders>
                    <w:top w:val="single" w:sz="4" w:space="0" w:color="auto"/>
                    <w:left w:val="single" w:sz="4" w:space="0" w:color="auto"/>
                    <w:bottom w:val="single" w:sz="4" w:space="0" w:color="auto"/>
                    <w:right w:val="single" w:sz="4" w:space="0" w:color="auto"/>
                  </w:tcBorders>
                </w:tcPr>
                <w:p w14:paraId="193DDCFB" w14:textId="1EFF8ED7" w:rsidR="00501C4D" w:rsidRDefault="00321FDC"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Oct 2025 (DTEC05)</w:t>
                  </w:r>
                </w:p>
              </w:tc>
            </w:tr>
            <w:tr w:rsidR="008A0AAD" w14:paraId="45CF8E2F" w14:textId="77777777" w:rsidTr="007E4787">
              <w:tc>
                <w:tcPr>
                  <w:tcW w:w="4858" w:type="dxa"/>
                  <w:tcBorders>
                    <w:top w:val="single" w:sz="4" w:space="0" w:color="auto"/>
                    <w:left w:val="single" w:sz="4" w:space="0" w:color="auto"/>
                    <w:bottom w:val="single" w:sz="4" w:space="0" w:color="auto"/>
                    <w:right w:val="single" w:sz="4" w:space="0" w:color="auto"/>
                  </w:tcBorders>
                </w:tcPr>
                <w:p w14:paraId="0F255D5D" w14:textId="26DEAA06" w:rsidR="008A0AAD" w:rsidRDefault="00321FDC"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Finalise Guidelines, send for final review</w:t>
                  </w:r>
                </w:p>
              </w:tc>
              <w:tc>
                <w:tcPr>
                  <w:tcW w:w="2141" w:type="dxa"/>
                  <w:tcBorders>
                    <w:top w:val="single" w:sz="4" w:space="0" w:color="auto"/>
                    <w:left w:val="single" w:sz="4" w:space="0" w:color="auto"/>
                    <w:bottom w:val="single" w:sz="4" w:space="0" w:color="auto"/>
                    <w:right w:val="single" w:sz="4" w:space="0" w:color="auto"/>
                  </w:tcBorders>
                </w:tcPr>
                <w:p w14:paraId="277B71F5" w14:textId="120F5D80" w:rsidR="008A0AAD" w:rsidRDefault="0040626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Mar 2026 (DTEC06)</w:t>
                  </w:r>
                </w:p>
              </w:tc>
            </w:tr>
            <w:tr w:rsidR="00406260" w14:paraId="0A5271EC" w14:textId="77777777" w:rsidTr="007E4787">
              <w:tc>
                <w:tcPr>
                  <w:tcW w:w="4858" w:type="dxa"/>
                  <w:tcBorders>
                    <w:top w:val="single" w:sz="4" w:space="0" w:color="auto"/>
                    <w:left w:val="single" w:sz="4" w:space="0" w:color="auto"/>
                    <w:bottom w:val="single" w:sz="4" w:space="0" w:color="auto"/>
                    <w:right w:val="single" w:sz="4" w:space="0" w:color="auto"/>
                  </w:tcBorders>
                </w:tcPr>
                <w:p w14:paraId="69196E7E" w14:textId="4B09B347" w:rsidR="00406260" w:rsidRDefault="0093626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Final Guidelines to IALA Council for approval</w:t>
                  </w:r>
                </w:p>
              </w:tc>
              <w:tc>
                <w:tcPr>
                  <w:tcW w:w="2141" w:type="dxa"/>
                  <w:tcBorders>
                    <w:top w:val="single" w:sz="4" w:space="0" w:color="auto"/>
                    <w:left w:val="single" w:sz="4" w:space="0" w:color="auto"/>
                    <w:bottom w:val="single" w:sz="4" w:space="0" w:color="auto"/>
                    <w:right w:val="single" w:sz="4" w:space="0" w:color="auto"/>
                  </w:tcBorders>
                </w:tcPr>
                <w:p w14:paraId="0FB0BD14" w14:textId="003F616E" w:rsidR="00406260" w:rsidRDefault="0093626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Oct 2026 (DTEC07)</w:t>
                  </w:r>
                </w:p>
              </w:tc>
            </w:tr>
          </w:tbl>
          <w:p w14:paraId="1A84D83B"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206C2E" w14:paraId="112236AC" w14:textId="77777777" w:rsidTr="007E4787">
        <w:trPr>
          <w:cantSplit/>
          <w:trHeight w:val="659"/>
        </w:trPr>
        <w:tc>
          <w:tcPr>
            <w:tcW w:w="2377" w:type="dxa"/>
            <w:tcBorders>
              <w:top w:val="single" w:sz="4" w:space="0" w:color="auto"/>
              <w:left w:val="single" w:sz="4" w:space="0" w:color="auto"/>
              <w:bottom w:val="single" w:sz="4" w:space="0" w:color="auto"/>
              <w:right w:val="single" w:sz="4" w:space="0" w:color="auto"/>
            </w:tcBorders>
            <w:hideMark/>
          </w:tcPr>
          <w:p w14:paraId="3224D7BD" w14:textId="77777777" w:rsidR="00206C2E" w:rsidRDefault="00206C2E"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lastRenderedPageBreak/>
              <w:t>Expected numbers of sessions for completion</w:t>
            </w:r>
          </w:p>
        </w:tc>
        <w:tc>
          <w:tcPr>
            <w:tcW w:w="7235" w:type="dxa"/>
            <w:gridSpan w:val="3"/>
            <w:tcBorders>
              <w:top w:val="single" w:sz="4" w:space="0" w:color="auto"/>
              <w:left w:val="single" w:sz="4" w:space="0" w:color="auto"/>
              <w:bottom w:val="single" w:sz="4" w:space="0" w:color="auto"/>
              <w:right w:val="single" w:sz="4" w:space="0" w:color="auto"/>
            </w:tcBorders>
          </w:tcPr>
          <w:p w14:paraId="4A754E18" w14:textId="77777777" w:rsidR="00206C2E" w:rsidRDefault="00206C2E" w:rsidP="007E4787">
            <w:pPr>
              <w:pStyle w:val="BodyText3"/>
              <w:spacing w:before="120" w:line="256" w:lineRule="auto"/>
              <w:jc w:val="both"/>
              <w:rPr>
                <w:sz w:val="20"/>
                <w:lang w:val="en-CA"/>
              </w:rPr>
            </w:pPr>
            <w:r>
              <w:rPr>
                <w:sz w:val="20"/>
                <w:lang w:val="en-CA"/>
              </w:rPr>
              <w:t>Session number:</w:t>
            </w:r>
          </w:p>
          <w:p w14:paraId="1141BFCB" w14:textId="3F7827D4" w:rsidR="00206C2E" w:rsidRDefault="00206C2E" w:rsidP="007E4787">
            <w:pPr>
              <w:pStyle w:val="BodyText3"/>
              <w:tabs>
                <w:tab w:val="left" w:pos="1092"/>
                <w:tab w:val="left" w:pos="2085"/>
                <w:tab w:val="left" w:pos="2935"/>
                <w:tab w:val="left" w:pos="3927"/>
                <w:tab w:val="left" w:pos="4920"/>
                <w:tab w:val="left" w:pos="6054"/>
              </w:tabs>
              <w:spacing w:before="120" w:line="256" w:lineRule="auto"/>
              <w:ind w:left="244"/>
              <w:jc w:val="both"/>
              <w:rPr>
                <w:sz w:val="20"/>
                <w:lang w:val="en-CA"/>
              </w:rPr>
            </w:pPr>
            <w:r>
              <w:rPr>
                <w:noProof/>
                <w:lang w:val="de-DE" w:eastAsia="de-DE"/>
              </w:rPr>
              <mc:AlternateContent>
                <mc:Choice Requires="wps">
                  <w:drawing>
                    <wp:anchor distT="0" distB="0" distL="114300" distR="114300" simplePos="0" relativeHeight="251711488" behindDoc="0" locked="0" layoutInCell="1" allowOverlap="1" wp14:anchorId="67AB7646" wp14:editId="37E54D2C">
                      <wp:simplePos x="0" y="0"/>
                      <wp:positionH relativeFrom="column">
                        <wp:posOffset>645160</wp:posOffset>
                      </wp:positionH>
                      <wp:positionV relativeFrom="paragraph">
                        <wp:posOffset>168910</wp:posOffset>
                      </wp:positionV>
                      <wp:extent cx="274320" cy="274320"/>
                      <wp:effectExtent l="0" t="0" r="11430" b="11430"/>
                      <wp:wrapNone/>
                      <wp:docPr id="35" name="Rechtec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527D3FB" w14:textId="77777777" w:rsidR="00206C2E" w:rsidRDefault="00206C2E" w:rsidP="00206C2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AB7646" id="Rechteck 35" o:spid="_x0000_s1026" style="position:absolute;left:0;text-align:left;margin-left:50.8pt;margin-top:13.3pt;width:21.6pt;height:21.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NHIDAIAACA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">
                      <v:textbox>
                        <w:txbxContent>
                          <w:p w14:paraId="3527D3FB" w14:textId="77777777" w:rsidR="00206C2E" w:rsidRDefault="00206C2E" w:rsidP="00206C2E">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1712512" behindDoc="0" locked="0" layoutInCell="1" allowOverlap="1" wp14:anchorId="72CE607B" wp14:editId="7258442B">
                      <wp:simplePos x="0" y="0"/>
                      <wp:positionH relativeFrom="column">
                        <wp:posOffset>1219200</wp:posOffset>
                      </wp:positionH>
                      <wp:positionV relativeFrom="paragraph">
                        <wp:posOffset>168910</wp:posOffset>
                      </wp:positionV>
                      <wp:extent cx="274320" cy="274320"/>
                      <wp:effectExtent l="0" t="0" r="11430" b="11430"/>
                      <wp:wrapNone/>
                      <wp:docPr id="36" name="Rechteck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AAE1721" w14:textId="616E5F4A" w:rsidR="00206C2E" w:rsidRPr="00936260" w:rsidRDefault="00936260" w:rsidP="00206C2E">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CE607B" id="Rechteck 36" o:spid="_x0000_s1027" style="position:absolute;left:0;text-align:left;margin-left:96pt;margin-top:13.3pt;width:21.6pt;height:21.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JyXDw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">
                      <v:textbox>
                        <w:txbxContent>
                          <w:p w14:paraId="0AAE1721" w14:textId="616E5F4A" w:rsidR="00206C2E" w:rsidRPr="00936260" w:rsidRDefault="00936260" w:rsidP="00206C2E">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713536" behindDoc="0" locked="0" layoutInCell="1" allowOverlap="1" wp14:anchorId="3F3C1EA1" wp14:editId="006FEDD2">
                      <wp:simplePos x="0" y="0"/>
                      <wp:positionH relativeFrom="column">
                        <wp:posOffset>1793240</wp:posOffset>
                      </wp:positionH>
                      <wp:positionV relativeFrom="paragraph">
                        <wp:posOffset>168910</wp:posOffset>
                      </wp:positionV>
                      <wp:extent cx="274320" cy="274320"/>
                      <wp:effectExtent l="0" t="0" r="11430" b="11430"/>
                      <wp:wrapNone/>
                      <wp:docPr id="37" name="Rechteck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00CC43" w14:textId="4C1498DE" w:rsidR="00206C2E" w:rsidRPr="00936260" w:rsidRDefault="00936260" w:rsidP="00206C2E">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3C1EA1" id="Rechteck 37" o:spid="_x0000_s1028" style="position:absolute;left:0;text-align:left;margin-left:141.2pt;margin-top:13.3pt;width:21.6pt;height:21.6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fJ5EA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">
                      <v:textbox>
                        <w:txbxContent>
                          <w:p w14:paraId="2400CC43" w14:textId="4C1498DE" w:rsidR="00206C2E" w:rsidRPr="00936260" w:rsidRDefault="00936260" w:rsidP="00206C2E">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714560" behindDoc="0" locked="0" layoutInCell="1" allowOverlap="1" wp14:anchorId="610330E8" wp14:editId="52782726">
                      <wp:simplePos x="0" y="0"/>
                      <wp:positionH relativeFrom="column">
                        <wp:posOffset>2399665</wp:posOffset>
                      </wp:positionH>
                      <wp:positionV relativeFrom="paragraph">
                        <wp:posOffset>168910</wp:posOffset>
                      </wp:positionV>
                      <wp:extent cx="274320" cy="274320"/>
                      <wp:effectExtent l="0" t="0" r="11430" b="11430"/>
                      <wp:wrapNone/>
                      <wp:docPr id="38" name="Rechteck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6A9BFB1" w14:textId="4B27DEA3" w:rsidR="00206C2E" w:rsidRPr="00936260" w:rsidRDefault="00936260" w:rsidP="00206C2E">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0330E8" id="Rechteck 38" o:spid="_x0000_s1029" style="position:absolute;left:0;text-align:left;margin-left:188.95pt;margin-top:13.3pt;width:21.6pt;height:21.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weVEQIAACc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wW/&#10;iAHiSwnVgXhFGKeVtouEFvAnZz1NasH9j51AxZn5ZKk317PFIo52UhbLy0grnlvKc4uwkqAKHjgb&#10;xU0Y12HnUDctRZolNizcUj9rnbh+yeqYPk1j6tZxc+K4n+vJ62W/178A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I5D&#10;B5URAgAAJwQAAA4AAAAAAAAAAAAAAAAALgIAAGRycy9lMm9Eb2MueG1sUEsBAi0AFAAGAAgAAAAh&#10;ABt+45ffAAAACQEAAA8AAAAAAAAAAAAAAAAAawQAAGRycy9kb3ducmV2LnhtbFBLBQYAAAAABAAE&#10;APMAAAB3BQAAAAA=&#10;">
                      <v:textbox>
                        <w:txbxContent>
                          <w:p w14:paraId="66A9BFB1" w14:textId="4B27DEA3" w:rsidR="00206C2E" w:rsidRPr="00936260" w:rsidRDefault="00936260" w:rsidP="00206C2E">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715584" behindDoc="0" locked="0" layoutInCell="1" allowOverlap="1" wp14:anchorId="6682AD33" wp14:editId="13862C5A">
                      <wp:simplePos x="0" y="0"/>
                      <wp:positionH relativeFrom="column">
                        <wp:posOffset>3072130</wp:posOffset>
                      </wp:positionH>
                      <wp:positionV relativeFrom="paragraph">
                        <wp:posOffset>168910</wp:posOffset>
                      </wp:positionV>
                      <wp:extent cx="274320" cy="274320"/>
                      <wp:effectExtent l="0" t="0" r="11430" b="11430"/>
                      <wp:wrapNone/>
                      <wp:docPr id="39" name="Rechteck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50F2FA" w14:textId="1D603E28" w:rsidR="00936260" w:rsidRPr="00936260" w:rsidRDefault="00936260" w:rsidP="00936260">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2AD33" id="Rechteck 39" o:spid="_x0000_s1030" style="position:absolute;left:0;text-align:left;margin-left:241.9pt;margin-top:13.3pt;width:21.6pt;height:21.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F5+EQ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">
                      <v:textbox>
                        <w:txbxContent>
                          <w:p w14:paraId="4350F2FA" w14:textId="1D603E28" w:rsidR="00936260" w:rsidRPr="00936260" w:rsidRDefault="00936260" w:rsidP="00936260">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716608" behindDoc="0" locked="0" layoutInCell="1" allowOverlap="1" wp14:anchorId="0AC0A734" wp14:editId="419BE349">
                      <wp:simplePos x="0" y="0"/>
                      <wp:positionH relativeFrom="column">
                        <wp:posOffset>3834765</wp:posOffset>
                      </wp:positionH>
                      <wp:positionV relativeFrom="paragraph">
                        <wp:posOffset>168910</wp:posOffset>
                      </wp:positionV>
                      <wp:extent cx="274320" cy="274320"/>
                      <wp:effectExtent l="0" t="0" r="11430" b="11430"/>
                      <wp:wrapNone/>
                      <wp:docPr id="40" name="Rechteck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E7FB2E" w14:textId="146B3D9D" w:rsidR="00936260" w:rsidRPr="00936260" w:rsidRDefault="00936260" w:rsidP="00936260">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C0A734" id="Rechteck 40" o:spid="_x0000_s1031" style="position:absolute;left:0;text-align:left;margin-left:301.95pt;margin-top:13.3pt;width:21.6pt;height:21.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quSEQ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">
                      <v:textbox>
                        <w:txbxContent>
                          <w:p w14:paraId="3FE7FB2E" w14:textId="146B3D9D" w:rsidR="00936260" w:rsidRPr="00936260" w:rsidRDefault="00936260" w:rsidP="00936260">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717632" behindDoc="0" locked="0" layoutInCell="1" allowOverlap="1" wp14:anchorId="447DCDE9" wp14:editId="2951498C">
                      <wp:simplePos x="0" y="0"/>
                      <wp:positionH relativeFrom="column">
                        <wp:posOffset>31750</wp:posOffset>
                      </wp:positionH>
                      <wp:positionV relativeFrom="paragraph">
                        <wp:posOffset>168910</wp:posOffset>
                      </wp:positionV>
                      <wp:extent cx="274320" cy="274320"/>
                      <wp:effectExtent l="0" t="0" r="11430" b="11430"/>
                      <wp:wrapNone/>
                      <wp:docPr id="42" name="Rechteck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119DE6" w14:textId="77777777" w:rsidR="00206C2E" w:rsidRDefault="00206C2E" w:rsidP="00206C2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DCDE9" id="Rechteck 42" o:spid="_x0000_s1032" style="position:absolute;left:0;text-align:left;margin-left:2.5pt;margin-top:13.3pt;width:21.6pt;height:21.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">
                      <v:textbox>
                        <w:txbxContent>
                          <w:p w14:paraId="43119DE6" w14:textId="77777777" w:rsidR="00206C2E" w:rsidRDefault="00206C2E" w:rsidP="00206C2E">
                            <w:pPr>
                              <w:rPr>
                                <w:lang w:val="nl-NL"/>
                              </w:rPr>
                            </w:pPr>
                            <w:r>
                              <w:rPr>
                                <w:lang w:val="nl-NL"/>
                              </w:rPr>
                              <w:t>X</w:t>
                            </w:r>
                          </w:p>
                        </w:txbxContent>
                      </v:textbox>
                    </v:rect>
                  </w:pict>
                </mc:Fallback>
              </mc:AlternateContent>
            </w:r>
            <w:r w:rsidR="00936260">
              <w:rPr>
                <w:sz w:val="20"/>
                <w:lang w:val="en-CA"/>
              </w:rPr>
              <w:t>01</w:t>
            </w:r>
            <w:r>
              <w:rPr>
                <w:sz w:val="20"/>
                <w:lang w:val="en-CA"/>
              </w:rPr>
              <w:tab/>
            </w:r>
            <w:r w:rsidR="00936260">
              <w:rPr>
                <w:sz w:val="20"/>
                <w:lang w:val="en-CA"/>
              </w:rPr>
              <w:t>02</w:t>
            </w:r>
            <w:r>
              <w:rPr>
                <w:sz w:val="20"/>
                <w:lang w:val="en-CA"/>
              </w:rPr>
              <w:tab/>
            </w:r>
            <w:r w:rsidR="00936260">
              <w:rPr>
                <w:sz w:val="20"/>
                <w:lang w:val="en-CA"/>
              </w:rPr>
              <w:t>03</w:t>
            </w:r>
            <w:r>
              <w:rPr>
                <w:sz w:val="20"/>
                <w:lang w:val="en-CA"/>
              </w:rPr>
              <w:tab/>
            </w:r>
            <w:r w:rsidR="00936260">
              <w:rPr>
                <w:sz w:val="20"/>
                <w:lang w:val="en-CA"/>
              </w:rPr>
              <w:t>04</w:t>
            </w:r>
            <w:r>
              <w:rPr>
                <w:sz w:val="20"/>
                <w:lang w:val="en-CA"/>
              </w:rPr>
              <w:tab/>
            </w:r>
            <w:r w:rsidR="00936260">
              <w:rPr>
                <w:sz w:val="20"/>
                <w:lang w:val="en-CA"/>
              </w:rPr>
              <w:t>05</w:t>
            </w:r>
            <w:r>
              <w:rPr>
                <w:sz w:val="20"/>
                <w:lang w:val="en-CA"/>
              </w:rPr>
              <w:tab/>
            </w:r>
            <w:r w:rsidR="00936260">
              <w:rPr>
                <w:sz w:val="20"/>
                <w:lang w:val="en-CA"/>
              </w:rPr>
              <w:t>06</w:t>
            </w:r>
            <w:r>
              <w:rPr>
                <w:sz w:val="20"/>
                <w:lang w:val="en-CA"/>
              </w:rPr>
              <w:tab/>
            </w:r>
            <w:r w:rsidR="00936260">
              <w:rPr>
                <w:sz w:val="20"/>
                <w:lang w:val="en-CA"/>
              </w:rPr>
              <w:t>07</w:t>
            </w:r>
          </w:p>
          <w:p w14:paraId="226796C1"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7B0F32F1"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206C2E" w14:paraId="74DC0A55" w14:textId="77777777" w:rsidTr="007E4787">
        <w:trPr>
          <w:cantSplit/>
          <w:trHeight w:val="342"/>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8982658" w14:textId="77777777" w:rsidR="00206C2E" w:rsidRDefault="00206C2E"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003F136"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2496608"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206C2E" w14:paraId="716DCF43" w14:textId="77777777" w:rsidTr="007E4787">
        <w:trPr>
          <w:cantSplit/>
          <w:trHeight w:val="342"/>
        </w:trPr>
        <w:tc>
          <w:tcPr>
            <w:tcW w:w="2377"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8855F62" w14:textId="77777777" w:rsidR="00206C2E" w:rsidRDefault="00206C2E"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FA8F9DB"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0863CCC"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8D729DC"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206C2E" w14:paraId="38E2909F" w14:textId="77777777" w:rsidTr="007E4787">
        <w:trPr>
          <w:cantSplit/>
          <w:trHeight w:val="489"/>
        </w:trPr>
        <w:tc>
          <w:tcPr>
            <w:tcW w:w="2377" w:type="dxa"/>
            <w:vMerge/>
            <w:tcBorders>
              <w:top w:val="single" w:sz="4" w:space="0" w:color="auto"/>
              <w:left w:val="single" w:sz="4" w:space="0" w:color="auto"/>
              <w:bottom w:val="single" w:sz="4" w:space="0" w:color="auto"/>
              <w:right w:val="single" w:sz="4" w:space="0" w:color="auto"/>
            </w:tcBorders>
            <w:vAlign w:val="center"/>
            <w:hideMark/>
          </w:tcPr>
          <w:p w14:paraId="1CB51E60" w14:textId="77777777" w:rsidR="00206C2E" w:rsidRDefault="00206C2E" w:rsidP="007E4787">
            <w:pPr>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B5B050A"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highlight w:val="yellow"/>
              </w:rPr>
              <w:t>XX</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DDD4B5E"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4DA11D01"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206C2E" w14:paraId="58BB09E2" w14:textId="77777777" w:rsidTr="007E4787">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6D2F4C2" w14:textId="77777777" w:rsidR="00206C2E" w:rsidRDefault="00206C2E"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6049DE1"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A298DB1"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72D87AE"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206C2E" w14:paraId="346E4622" w14:textId="77777777" w:rsidTr="007E4787">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A76FD9E" w14:textId="77777777" w:rsidR="00206C2E" w:rsidRDefault="00206C2E"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1EC5A0F"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4347CC1D" w14:textId="77777777" w:rsidR="00206C2E" w:rsidRDefault="00206C2E"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058558C7" w14:textId="77777777" w:rsidR="00206C2E" w:rsidRDefault="00206C2E" w:rsidP="00206C2E">
      <w:pPr>
        <w:rPr>
          <w:rFonts w:eastAsiaTheme="minorEastAsia"/>
        </w:rPr>
      </w:pPr>
    </w:p>
    <w:p w14:paraId="07361DEE" w14:textId="50C85532" w:rsidR="00890C30" w:rsidRDefault="00890C30">
      <w:r>
        <w:br w:type="page"/>
      </w:r>
    </w:p>
    <w:p w14:paraId="1BB10977" w14:textId="0DE0F1A8" w:rsidR="00890C30" w:rsidRDefault="00890C30" w:rsidP="00890C30">
      <w:pPr>
        <w:pStyle w:val="Heading1"/>
        <w:numPr>
          <w:ilvl w:val="0"/>
          <w:numId w:val="0"/>
        </w:numPr>
        <w:rPr>
          <w:rFonts w:eastAsiaTheme="minorEastAsia"/>
        </w:rPr>
      </w:pPr>
      <w:r>
        <w:rPr>
          <w:rFonts w:eastAsiaTheme="minorEastAsia"/>
        </w:rPr>
        <w:lastRenderedPageBreak/>
        <w:t>TASK ###</w:t>
      </w:r>
      <w:r>
        <w:rPr>
          <w:rFonts w:eastAsiaTheme="minorEastAsia"/>
        </w:rPr>
        <w:tab/>
        <w:t xml:space="preserve">Develop guidance on </w:t>
      </w:r>
      <w:r w:rsidR="00B75A3B">
        <w:rPr>
          <w:rFonts w:eastAsiaTheme="minorEastAsia"/>
        </w:rPr>
        <w:t>digital VHF</w:t>
      </w:r>
    </w:p>
    <w:p w14:paraId="657837EF" w14:textId="2C5F0D67" w:rsidR="00143F67" w:rsidRPr="00143F67" w:rsidRDefault="00143F67" w:rsidP="00143F67">
      <w:pPr>
        <w:pStyle w:val="BodyText"/>
        <w:rPr>
          <w:lang w:eastAsia="de-DE"/>
        </w:rPr>
      </w:pPr>
      <w:r>
        <w:rPr>
          <w:lang w:eastAsia="de-DE"/>
        </w:rPr>
        <w:t>IALA Work Programme 2023-2027 reference: S10</w:t>
      </w:r>
      <w:r w:rsidR="004F55E0">
        <w:rPr>
          <w:lang w:eastAsia="de-DE"/>
        </w:rPr>
        <w:t>6</w:t>
      </w:r>
      <w:r>
        <w:rPr>
          <w:lang w:eastAsia="de-DE"/>
        </w:rPr>
        <w:t xml:space="preserve">0, </w:t>
      </w:r>
      <w:r w:rsidR="004F55E0">
        <w:rPr>
          <w:lang w:eastAsia="de-DE"/>
        </w:rPr>
        <w:t>6.2</w:t>
      </w:r>
      <w:r>
        <w:rPr>
          <w:lang w:eastAsia="de-DE"/>
        </w:rPr>
        <w:t xml:space="preserve"> (note – update based on outcomes of DTEC1)</w:t>
      </w: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890C30" w14:paraId="20F06BB7" w14:textId="77777777" w:rsidTr="007E4787">
        <w:trPr>
          <w:cantSplit/>
          <w:trHeight w:val="428"/>
        </w:trPr>
        <w:tc>
          <w:tcPr>
            <w:tcW w:w="2377" w:type="dxa"/>
            <w:tcBorders>
              <w:top w:val="single" w:sz="4" w:space="0" w:color="auto"/>
              <w:left w:val="single" w:sz="4" w:space="0" w:color="auto"/>
              <w:bottom w:val="single" w:sz="4" w:space="0" w:color="auto"/>
              <w:right w:val="single" w:sz="4" w:space="0" w:color="auto"/>
            </w:tcBorders>
            <w:hideMark/>
          </w:tcPr>
          <w:p w14:paraId="71C4E0CF" w14:textId="77777777" w:rsidR="00890C30"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5" w:type="dxa"/>
            <w:gridSpan w:val="3"/>
            <w:tcBorders>
              <w:top w:val="single" w:sz="4" w:space="0" w:color="auto"/>
              <w:left w:val="single" w:sz="4" w:space="0" w:color="auto"/>
              <w:bottom w:val="single" w:sz="4" w:space="0" w:color="auto"/>
              <w:right w:val="single" w:sz="4" w:space="0" w:color="auto"/>
            </w:tcBorders>
            <w:hideMark/>
          </w:tcPr>
          <w:p w14:paraId="28F16973" w14:textId="77777777" w:rsidR="00890C30"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206C2E">
              <w:rPr>
                <w:bCs/>
                <w:iCs/>
                <w:snapToGrid w:val="0"/>
                <w:sz w:val="20"/>
                <w:szCs w:val="20"/>
              </w:rPr>
              <w:t>S1060 – Digital Communication Technologies</w:t>
            </w:r>
          </w:p>
          <w:p w14:paraId="50672B2E" w14:textId="77777777" w:rsidR="00890C30" w:rsidRPr="00206C2E"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206C2E">
              <w:rPr>
                <w:bCs/>
                <w:iCs/>
                <w:snapToGrid w:val="0"/>
                <w:sz w:val="20"/>
                <w:szCs w:val="20"/>
              </w:rPr>
              <w:t>S1070 – Information Services</w:t>
            </w:r>
          </w:p>
        </w:tc>
      </w:tr>
      <w:tr w:rsidR="00890C30" w14:paraId="6A836DAD" w14:textId="77777777" w:rsidTr="007E4787">
        <w:trPr>
          <w:cantSplit/>
          <w:trHeight w:val="491"/>
        </w:trPr>
        <w:tc>
          <w:tcPr>
            <w:tcW w:w="2377" w:type="dxa"/>
            <w:tcBorders>
              <w:top w:val="single" w:sz="4" w:space="0" w:color="auto"/>
              <w:left w:val="single" w:sz="4" w:space="0" w:color="auto"/>
              <w:bottom w:val="single" w:sz="4" w:space="0" w:color="auto"/>
              <w:right w:val="single" w:sz="4" w:space="0" w:color="auto"/>
            </w:tcBorders>
            <w:hideMark/>
          </w:tcPr>
          <w:p w14:paraId="42610374" w14:textId="77777777" w:rsidR="00890C30"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5" w:type="dxa"/>
            <w:gridSpan w:val="3"/>
            <w:tcBorders>
              <w:top w:val="single" w:sz="4" w:space="0" w:color="auto"/>
              <w:left w:val="single" w:sz="4" w:space="0" w:color="auto"/>
              <w:bottom w:val="single" w:sz="4" w:space="0" w:color="auto"/>
              <w:right w:val="single" w:sz="4" w:space="0" w:color="auto"/>
            </w:tcBorders>
            <w:hideMark/>
          </w:tcPr>
          <w:p w14:paraId="1ECE46EB" w14:textId="1E3D4452" w:rsidR="00890C30" w:rsidRPr="00206C2E" w:rsidRDefault="00DE32FD"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Digital Communication</w:t>
            </w:r>
          </w:p>
        </w:tc>
      </w:tr>
      <w:tr w:rsidR="00890C30" w:rsidRPr="00DA4988" w14:paraId="03E19836" w14:textId="77777777" w:rsidTr="007E4787">
        <w:trPr>
          <w:cantSplit/>
          <w:trHeight w:val="712"/>
        </w:trPr>
        <w:tc>
          <w:tcPr>
            <w:tcW w:w="2377" w:type="dxa"/>
            <w:tcBorders>
              <w:top w:val="single" w:sz="4" w:space="0" w:color="auto"/>
              <w:left w:val="single" w:sz="4" w:space="0" w:color="auto"/>
              <w:bottom w:val="single" w:sz="4" w:space="0" w:color="auto"/>
              <w:right w:val="single" w:sz="4" w:space="0" w:color="auto"/>
            </w:tcBorders>
            <w:hideMark/>
          </w:tcPr>
          <w:p w14:paraId="4F136A8D" w14:textId="77777777" w:rsidR="00890C30"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5" w:type="dxa"/>
            <w:gridSpan w:val="3"/>
            <w:tcBorders>
              <w:top w:val="single" w:sz="4" w:space="0" w:color="auto"/>
              <w:left w:val="single" w:sz="4" w:space="0" w:color="auto"/>
              <w:bottom w:val="single" w:sz="4" w:space="0" w:color="auto"/>
              <w:right w:val="single" w:sz="4" w:space="0" w:color="auto"/>
            </w:tcBorders>
            <w:hideMark/>
          </w:tcPr>
          <w:p w14:paraId="4243CF8E" w14:textId="77777777" w:rsidR="00FF707D" w:rsidRDefault="00DE32FD"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ins w:id="76" w:author="Jillian Carson-Jackson" w:date="2023-09-28T22:53:00Z"/>
                <w:bCs/>
                <w:iCs/>
                <w:snapToGrid w:val="0"/>
                <w:sz w:val="20"/>
                <w:szCs w:val="20"/>
              </w:rPr>
            </w:pPr>
            <w:del w:id="77" w:author="Jillian Carson-Jackson" w:date="2023-09-28T22:53:00Z">
              <w:r w:rsidRPr="00DE32FD" w:rsidDel="00FF707D">
                <w:rPr>
                  <w:bCs/>
                  <w:iCs/>
                  <w:snapToGrid w:val="0"/>
                  <w:sz w:val="20"/>
                  <w:szCs w:val="20"/>
                </w:rPr>
                <w:delText>Develop a guideline for migrating current analogue VHF voice communications to digital VHF voice communications.</w:delText>
              </w:r>
            </w:del>
          </w:p>
          <w:p w14:paraId="36EB81DC" w14:textId="419312C4" w:rsidR="0092110B" w:rsidRPr="00206C2E" w:rsidRDefault="00C94D33"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DE32FD">
              <w:rPr>
                <w:bCs/>
                <w:iCs/>
                <w:snapToGrid w:val="0"/>
                <w:sz w:val="20"/>
                <w:szCs w:val="20"/>
              </w:rPr>
              <w:t xml:space="preserve">Develop a guideline </w:t>
            </w:r>
            <w:ins w:id="78" w:author="Jillian Carson-Jackson" w:date="2023-09-28T22:51:00Z">
              <w:r w:rsidR="00A32217">
                <w:rPr>
                  <w:bCs/>
                  <w:iCs/>
                  <w:snapToGrid w:val="0"/>
                  <w:sz w:val="20"/>
                  <w:szCs w:val="20"/>
                </w:rPr>
                <w:t xml:space="preserve">and roadmap </w:t>
              </w:r>
            </w:ins>
            <w:r w:rsidRPr="00DE32FD">
              <w:rPr>
                <w:bCs/>
                <w:iCs/>
                <w:snapToGrid w:val="0"/>
                <w:sz w:val="20"/>
                <w:szCs w:val="20"/>
              </w:rPr>
              <w:t xml:space="preserve">for migrating current analogue VHF voice communications to digital </w:t>
            </w:r>
            <w:del w:id="79" w:author="Jillian Carson-Jackson" w:date="2023-09-28T21:08:00Z">
              <w:r w:rsidRPr="00DE32FD" w:rsidDel="00953C9F">
                <w:rPr>
                  <w:bCs/>
                  <w:iCs/>
                  <w:snapToGrid w:val="0"/>
                  <w:sz w:val="20"/>
                  <w:szCs w:val="20"/>
                </w:rPr>
                <w:delText xml:space="preserve">VHF </w:delText>
              </w:r>
            </w:del>
            <w:ins w:id="80" w:author="Jillian Carson-Jackson" w:date="2023-09-28T21:08:00Z">
              <w:r w:rsidR="00953C9F">
                <w:rPr>
                  <w:bCs/>
                  <w:iCs/>
                  <w:snapToGrid w:val="0"/>
                  <w:sz w:val="20"/>
                  <w:szCs w:val="20"/>
                </w:rPr>
                <w:t xml:space="preserve">maritime </w:t>
              </w:r>
            </w:ins>
            <w:r w:rsidRPr="00DE32FD">
              <w:rPr>
                <w:bCs/>
                <w:iCs/>
                <w:snapToGrid w:val="0"/>
                <w:sz w:val="20"/>
                <w:szCs w:val="20"/>
              </w:rPr>
              <w:t>voice communications.</w:t>
            </w:r>
          </w:p>
        </w:tc>
      </w:tr>
      <w:tr w:rsidR="00890C30" w:rsidRPr="00DA4988" w14:paraId="4FA74255" w14:textId="77777777" w:rsidTr="007E4787">
        <w:trPr>
          <w:cantSplit/>
          <w:trHeight w:val="466"/>
        </w:trPr>
        <w:tc>
          <w:tcPr>
            <w:tcW w:w="2377" w:type="dxa"/>
            <w:tcBorders>
              <w:top w:val="single" w:sz="4" w:space="0" w:color="auto"/>
              <w:left w:val="single" w:sz="4" w:space="0" w:color="auto"/>
              <w:bottom w:val="single" w:sz="4" w:space="0" w:color="auto"/>
              <w:right w:val="single" w:sz="4" w:space="0" w:color="auto"/>
            </w:tcBorders>
            <w:hideMark/>
          </w:tcPr>
          <w:p w14:paraId="00990771" w14:textId="77777777" w:rsidR="00890C30"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5" w:type="dxa"/>
            <w:gridSpan w:val="3"/>
            <w:tcBorders>
              <w:top w:val="single" w:sz="4" w:space="0" w:color="auto"/>
              <w:left w:val="single" w:sz="4" w:space="0" w:color="auto"/>
              <w:bottom w:val="single" w:sz="4" w:space="0" w:color="auto"/>
              <w:right w:val="single" w:sz="4" w:space="0" w:color="auto"/>
            </w:tcBorders>
            <w:hideMark/>
          </w:tcPr>
          <w:p w14:paraId="444A026A" w14:textId="1F052233" w:rsidR="00BF524C"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To provide guidance on</w:t>
            </w:r>
            <w:r w:rsidRPr="0004303B">
              <w:rPr>
                <w:bCs/>
                <w:iCs/>
                <w:snapToGrid w:val="0"/>
                <w:sz w:val="20"/>
                <w:szCs w:val="20"/>
              </w:rPr>
              <w:t xml:space="preserve"> the </w:t>
            </w:r>
            <w:r w:rsidR="00BA2E5C">
              <w:rPr>
                <w:bCs/>
                <w:iCs/>
                <w:snapToGrid w:val="0"/>
                <w:sz w:val="20"/>
                <w:szCs w:val="20"/>
              </w:rPr>
              <w:t>development of digital VHF and the migration of existing analogue VHF communications to digital VHF</w:t>
            </w:r>
            <w:r w:rsidR="00BF524C">
              <w:rPr>
                <w:bCs/>
                <w:iCs/>
                <w:snapToGrid w:val="0"/>
                <w:sz w:val="20"/>
                <w:szCs w:val="20"/>
              </w:rPr>
              <w:t xml:space="preserve"> by:</w:t>
            </w:r>
          </w:p>
          <w:p w14:paraId="2A755A6D" w14:textId="308A8E9E" w:rsidR="00E65742" w:rsidRDefault="00E65742" w:rsidP="00E65742">
            <w:pPr>
              <w:pStyle w:val="ListBullet"/>
              <w:rPr>
                <w:ins w:id="81" w:author="Jillian Carson-Jackson" w:date="2023-09-28T21:08:00Z"/>
              </w:rPr>
            </w:pPr>
            <w:ins w:id="82" w:author="Jillian Carson-Jackson" w:date="2023-09-28T21:08:00Z">
              <w:r>
                <w:t xml:space="preserve">Developing a roadmap with logical steps with future vision of current and upcoming technologies for voice communication between shore – ship and ship – ship </w:t>
              </w:r>
              <w:r w:rsidRPr="0096662B">
                <w:t>consistent with the specific needs and requirements of the maritime environment</w:t>
              </w:r>
              <w:r>
                <w:t xml:space="preserve"> </w:t>
              </w:r>
              <w:r w:rsidRPr="00EE2575">
                <w:rPr>
                  <w:strike/>
                </w:rPr>
                <w:t>and comply to IMO performance standards</w:t>
              </w:r>
              <w:r>
                <w:t>.</w:t>
              </w:r>
            </w:ins>
          </w:p>
          <w:p w14:paraId="3C3337FC" w14:textId="3DA97EE1" w:rsidR="00045DE2" w:rsidRPr="005D3332" w:rsidRDefault="00045DE2" w:rsidP="00E65742">
            <w:pPr>
              <w:pStyle w:val="ListBullet"/>
            </w:pPr>
            <w:r w:rsidRPr="005D3332">
              <w:t>Defin</w:t>
            </w:r>
            <w:r w:rsidR="00BF524C" w:rsidRPr="005D3332">
              <w:t>ing</w:t>
            </w:r>
            <w:r w:rsidRPr="005D3332">
              <w:t xml:space="preserve"> the elements within current analogue VHF voice communications;</w:t>
            </w:r>
          </w:p>
          <w:p w14:paraId="13F78941" w14:textId="3414074F" w:rsidR="00045DE2" w:rsidRPr="005D3332" w:rsidRDefault="00045DE2" w:rsidP="00E65742">
            <w:pPr>
              <w:pStyle w:val="ListBullet"/>
            </w:pPr>
            <w:r w:rsidRPr="005D3332">
              <w:t>Defin</w:t>
            </w:r>
            <w:r w:rsidR="00BF524C" w:rsidRPr="005D3332">
              <w:t>ing</w:t>
            </w:r>
            <w:r w:rsidRPr="005D3332">
              <w:t xml:space="preserve"> the new possibilities with digital VHF voice communication systems;</w:t>
            </w:r>
          </w:p>
          <w:p w14:paraId="1A5939C3" w14:textId="7E90EC20" w:rsidR="00045DE2" w:rsidRPr="005D3332" w:rsidRDefault="00045DE2" w:rsidP="00E65742">
            <w:pPr>
              <w:pStyle w:val="ListBullet"/>
            </w:pPr>
            <w:r w:rsidRPr="005D3332">
              <w:t>Develop</w:t>
            </w:r>
            <w:r w:rsidR="00BF524C" w:rsidRPr="005D3332">
              <w:t>ing</w:t>
            </w:r>
            <w:r w:rsidRPr="005D3332">
              <w:t xml:space="preserve"> guidance to assist Contracting States and Competent authorities to migrate their current analogue VHF voice system to a mixture of analogue VHF communications and digital voice VHF communications; </w:t>
            </w:r>
          </w:p>
          <w:p w14:paraId="6C09BBB0" w14:textId="1E6C7136" w:rsidR="00045DE2" w:rsidRPr="005D3332" w:rsidRDefault="00045DE2" w:rsidP="00E65742">
            <w:pPr>
              <w:pStyle w:val="ListBullet"/>
            </w:pPr>
            <w:r w:rsidRPr="005D3332">
              <w:t>Establish</w:t>
            </w:r>
            <w:r w:rsidR="00BF524C" w:rsidRPr="005D3332">
              <w:t>ing</w:t>
            </w:r>
            <w:r w:rsidRPr="005D3332">
              <w:t xml:space="preserve"> links to existing IALA documentation;</w:t>
            </w:r>
          </w:p>
          <w:p w14:paraId="4C724493" w14:textId="71A2AB46" w:rsidR="00045DE2" w:rsidRPr="005D3332" w:rsidRDefault="00045DE2" w:rsidP="00E65742">
            <w:pPr>
              <w:pStyle w:val="ListBullet"/>
            </w:pPr>
            <w:r w:rsidRPr="005D3332">
              <w:t>Liais</w:t>
            </w:r>
            <w:r w:rsidR="00BF524C" w:rsidRPr="005D3332">
              <w:t>ing</w:t>
            </w:r>
            <w:r w:rsidRPr="005D3332">
              <w:t xml:space="preserve"> with other bodies such as IMO, ITU, IHMA, IMPA, CIRM, ETSI, RTCM, CEPT on this matter.</w:t>
            </w:r>
          </w:p>
          <w:p w14:paraId="56BD9C22" w14:textId="7C7C8725" w:rsidR="00045DE2" w:rsidRPr="005D3332" w:rsidRDefault="00045DE2" w:rsidP="00E65742">
            <w:pPr>
              <w:pStyle w:val="ListBullet"/>
            </w:pPr>
            <w:r w:rsidRPr="005D3332">
              <w:t>Liais</w:t>
            </w:r>
            <w:r w:rsidR="00BF524C" w:rsidRPr="005D3332">
              <w:t>ing</w:t>
            </w:r>
            <w:r w:rsidRPr="005D3332">
              <w:t xml:space="preserve"> with IALA VTS Committees as appropriate</w:t>
            </w:r>
          </w:p>
          <w:p w14:paraId="431BB14C" w14:textId="7A08DFDA" w:rsidR="00045DE2" w:rsidRPr="005D3332" w:rsidRDefault="00BF524C" w:rsidP="00E65742">
            <w:pPr>
              <w:pStyle w:val="ListBullet"/>
            </w:pPr>
            <w:r w:rsidRPr="005D3332">
              <w:t>Considering</w:t>
            </w:r>
            <w:r w:rsidR="00045DE2" w:rsidRPr="005D3332">
              <w:t xml:space="preserve"> outputs from related IALA workshops and seminars</w:t>
            </w:r>
          </w:p>
          <w:p w14:paraId="19A22ED7" w14:textId="4BE594CB" w:rsidR="005D3332" w:rsidRDefault="00045DE2" w:rsidP="00E65742">
            <w:pPr>
              <w:pStyle w:val="ListBullet"/>
              <w:rPr>
                <w:ins w:id="83" w:author="Jillian Carson-Jackson" w:date="2023-09-28T21:08:00Z"/>
              </w:rPr>
            </w:pPr>
            <w:r w:rsidRPr="005D3332">
              <w:t>Consider</w:t>
            </w:r>
            <w:r w:rsidR="005D3332" w:rsidRPr="005D3332">
              <w:t>ing</w:t>
            </w:r>
            <w:r w:rsidRPr="005D3332">
              <w:t xml:space="preserve"> the impact and implications of MASS with regards to communications and data exchange within the AtoN environment</w:t>
            </w:r>
            <w:r w:rsidRPr="00045DE2">
              <w:t>.</w:t>
            </w:r>
          </w:p>
          <w:p w14:paraId="32922B4D" w14:textId="56062B53" w:rsidR="00E65742" w:rsidRPr="005D3332" w:rsidRDefault="00204B07" w:rsidP="00E65742">
            <w:pPr>
              <w:pStyle w:val="ListBullet"/>
            </w:pPr>
            <w:ins w:id="84" w:author="Jillian Carson-Jackson" w:date="2023-09-28T21:08:00Z">
              <w:r>
                <w:rPr>
                  <w:rFonts w:cs="Arial"/>
                  <w:kern w:val="28"/>
                </w:rPr>
                <w:t>Developing a working document towards a preliminary draft new ITU-R Recommendation for digital VHF marine radio to be submitted to ITU-R WP5B as a proposal.</w:t>
              </w:r>
            </w:ins>
          </w:p>
          <w:p w14:paraId="081CB062"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(Describe the objective/s of the task)</w:t>
            </w:r>
          </w:p>
        </w:tc>
      </w:tr>
      <w:tr w:rsidR="00890C30" w:rsidRPr="00DA4988" w14:paraId="4C3E4CD6" w14:textId="77777777" w:rsidTr="007E4787">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5EA884D7" w14:textId="77777777" w:rsidR="00890C30"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lastRenderedPageBreak/>
              <w:t>Expected outcome</w:t>
            </w:r>
          </w:p>
        </w:tc>
        <w:tc>
          <w:tcPr>
            <w:tcW w:w="7235" w:type="dxa"/>
            <w:gridSpan w:val="3"/>
            <w:tcBorders>
              <w:top w:val="single" w:sz="4" w:space="0" w:color="auto"/>
              <w:left w:val="single" w:sz="4" w:space="0" w:color="auto"/>
              <w:bottom w:val="single" w:sz="4" w:space="0" w:color="auto"/>
              <w:right w:val="single" w:sz="4" w:space="0" w:color="auto"/>
            </w:tcBorders>
            <w:hideMark/>
          </w:tcPr>
          <w:p w14:paraId="60F835BD" w14:textId="6A3B02A9" w:rsidR="00311DC2" w:rsidRDefault="00311DC2"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ins w:id="85" w:author="Jillian Carson-Jackson" w:date="2023-09-28T21:09:00Z"/>
                <w:bCs/>
                <w:iCs/>
                <w:snapToGrid w:val="0"/>
                <w:sz w:val="20"/>
                <w:szCs w:val="20"/>
              </w:rPr>
            </w:pPr>
            <w:r w:rsidRPr="00311DC2">
              <w:rPr>
                <w:bCs/>
                <w:iCs/>
                <w:snapToGrid w:val="0"/>
                <w:sz w:val="20"/>
                <w:szCs w:val="20"/>
              </w:rPr>
              <w:t xml:space="preserve">New and/or amended IALA guidelines providing guidance to Contracting States and Competent Authorities in regard to migrate to digital </w:t>
            </w:r>
            <w:ins w:id="86" w:author="Jillian Carson-Jackson" w:date="2023-09-28T23:01:00Z">
              <w:r w:rsidR="00E711BE">
                <w:rPr>
                  <w:bCs/>
                  <w:iCs/>
                  <w:snapToGrid w:val="0"/>
                  <w:sz w:val="20"/>
                  <w:szCs w:val="20"/>
                </w:rPr>
                <w:t xml:space="preserve">communications, including </w:t>
              </w:r>
            </w:ins>
            <w:del w:id="87" w:author="Jillian Carson-Jackson" w:date="2023-09-28T23:01:00Z">
              <w:r w:rsidRPr="00311DC2" w:rsidDel="00E711BE">
                <w:rPr>
                  <w:bCs/>
                  <w:iCs/>
                  <w:snapToGrid w:val="0"/>
                  <w:sz w:val="20"/>
                  <w:szCs w:val="20"/>
                </w:rPr>
                <w:delText xml:space="preserve">VHF </w:delText>
              </w:r>
            </w:del>
            <w:r w:rsidRPr="00311DC2">
              <w:rPr>
                <w:bCs/>
                <w:iCs/>
                <w:snapToGrid w:val="0"/>
                <w:sz w:val="20"/>
                <w:szCs w:val="20"/>
              </w:rPr>
              <w:t xml:space="preserve">voice communications.  The guidelines to include infrastructure requirements, integration of future voice networks with other digital networks, and related requirements as may be identified during the work.  </w:t>
            </w:r>
          </w:p>
          <w:p w14:paraId="181CFD79" w14:textId="1B243531" w:rsidR="00546B9A" w:rsidRDefault="00546B9A" w:rsidP="00546B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88" w:author="Jillian Carson-Jackson" w:date="2023-09-28T21:09:00Z"/>
                <w:rFonts w:cs="Arial"/>
                <w:snapToGrid w:val="0"/>
                <w:kern w:val="28"/>
                <w:sz w:val="20"/>
                <w:szCs w:val="20"/>
              </w:rPr>
            </w:pPr>
            <w:ins w:id="89" w:author="Jillian Carson-Jackson" w:date="2023-09-28T21:09:00Z">
              <w:r>
                <w:rPr>
                  <w:rFonts w:cs="Arial"/>
                  <w:snapToGrid w:val="0"/>
                  <w:kern w:val="28"/>
                  <w:sz w:val="20"/>
                  <w:szCs w:val="20"/>
                </w:rPr>
                <w:t xml:space="preserve">Inform IMO and ITU about the proposed roadmap for a future view on operational maritime </w:t>
              </w:r>
            </w:ins>
            <w:ins w:id="90" w:author="Jillian Carson-Jackson" w:date="2023-09-28T23:03:00Z">
              <w:r w:rsidR="00306086">
                <w:rPr>
                  <w:rFonts w:cs="Arial"/>
                  <w:snapToGrid w:val="0"/>
                  <w:kern w:val="28"/>
                  <w:sz w:val="20"/>
                  <w:szCs w:val="20"/>
                </w:rPr>
                <w:t xml:space="preserve">digital </w:t>
              </w:r>
            </w:ins>
            <w:ins w:id="91" w:author="Jillian Carson-Jackson" w:date="2023-09-28T21:09:00Z">
              <w:r>
                <w:rPr>
                  <w:rFonts w:cs="Arial"/>
                  <w:snapToGrid w:val="0"/>
                  <w:kern w:val="28"/>
                  <w:sz w:val="20"/>
                  <w:szCs w:val="20"/>
                </w:rPr>
                <w:t>communications</w:t>
              </w:r>
            </w:ins>
            <w:ins w:id="92" w:author="Jillian Carson-Jackson" w:date="2023-09-28T23:03:00Z">
              <w:r w:rsidR="00306086">
                <w:rPr>
                  <w:rFonts w:cs="Arial"/>
                  <w:snapToGrid w:val="0"/>
                  <w:kern w:val="28"/>
                  <w:sz w:val="20"/>
                  <w:szCs w:val="20"/>
                </w:rPr>
                <w:t xml:space="preserve"> including </w:t>
              </w:r>
              <w:r w:rsidR="00306086">
                <w:rPr>
                  <w:rFonts w:cs="Arial"/>
                  <w:snapToGrid w:val="0"/>
                  <w:kern w:val="28"/>
                  <w:sz w:val="20"/>
                  <w:szCs w:val="20"/>
                </w:rPr>
                <w:t>voice</w:t>
              </w:r>
              <w:r w:rsidR="00306086">
                <w:rPr>
                  <w:rFonts w:cs="Arial"/>
                  <w:snapToGrid w:val="0"/>
                  <w:kern w:val="28"/>
                  <w:sz w:val="20"/>
                  <w:szCs w:val="20"/>
                </w:rPr>
                <w:t>.</w:t>
              </w:r>
            </w:ins>
          </w:p>
          <w:p w14:paraId="08EE1B21" w14:textId="2D3FE3B8" w:rsidR="00546B9A" w:rsidRDefault="00546B9A" w:rsidP="00546B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3" w:author="Jillian Carson-Jackson" w:date="2023-09-28T21:10:00Z"/>
                <w:rFonts w:cs="Arial"/>
                <w:snapToGrid w:val="0"/>
                <w:kern w:val="28"/>
                <w:sz w:val="20"/>
                <w:szCs w:val="20"/>
              </w:rPr>
            </w:pPr>
            <w:ins w:id="94" w:author="Jillian Carson-Jackson" w:date="2023-09-28T21:09:00Z">
              <w:r>
                <w:rPr>
                  <w:rFonts w:cs="Arial"/>
                  <w:snapToGrid w:val="0"/>
                  <w:kern w:val="28"/>
                  <w:sz w:val="20"/>
                  <w:szCs w:val="20"/>
                </w:rPr>
                <w:t>Dependenc</w:t>
              </w:r>
            </w:ins>
            <w:ins w:id="95" w:author="Jillian Carson-Jackson" w:date="2023-09-28T21:10:00Z">
              <w:r>
                <w:rPr>
                  <w:rFonts w:cs="Arial"/>
                  <w:snapToGrid w:val="0"/>
                  <w:kern w:val="28"/>
                  <w:sz w:val="20"/>
                  <w:szCs w:val="20"/>
                </w:rPr>
                <w:t>ies</w:t>
              </w:r>
            </w:ins>
            <w:ins w:id="96" w:author="Jillian Carson-Jackson" w:date="2023-09-28T22:59:00Z">
              <w:r w:rsidR="0063389C">
                <w:rPr>
                  <w:rFonts w:cs="Arial"/>
                  <w:snapToGrid w:val="0"/>
                  <w:kern w:val="28"/>
                  <w:sz w:val="20"/>
                  <w:szCs w:val="20"/>
                </w:rPr>
                <w:t xml:space="preserve"> for work related to draft ne</w:t>
              </w:r>
            </w:ins>
            <w:ins w:id="97" w:author="Jillian Carson-Jackson" w:date="2023-09-28T23:00:00Z">
              <w:r w:rsidR="0063389C">
                <w:rPr>
                  <w:rFonts w:cs="Arial"/>
                  <w:snapToGrid w:val="0"/>
                  <w:kern w:val="28"/>
                  <w:sz w:val="20"/>
                  <w:szCs w:val="20"/>
                </w:rPr>
                <w:t>w ITU-R Recommendation</w:t>
              </w:r>
            </w:ins>
            <w:ins w:id="98" w:author="Jillian Carson-Jackson" w:date="2023-09-28T21:09:00Z">
              <w:r>
                <w:rPr>
                  <w:rFonts w:cs="Arial"/>
                  <w:snapToGrid w:val="0"/>
                  <w:kern w:val="28"/>
                  <w:sz w:val="20"/>
                  <w:szCs w:val="20"/>
                </w:rPr>
                <w:t>:</w:t>
              </w:r>
            </w:ins>
          </w:p>
          <w:p w14:paraId="2B34CBC6" w14:textId="10B19D59" w:rsidR="00546B9A" w:rsidRPr="00546B9A" w:rsidRDefault="00546B9A" w:rsidP="00546B9A">
            <w:pPr>
              <w:pStyle w:val="ListParagraph"/>
              <w:widowControl w:val="0"/>
              <w:numPr>
                <w:ilvl w:val="0"/>
                <w:numId w:val="2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99" w:author="Jillian Carson-Jackson" w:date="2023-09-28T21:09:00Z"/>
                <w:rFonts w:cs="Arial"/>
                <w:snapToGrid w:val="0"/>
                <w:kern w:val="28"/>
                <w:sz w:val="20"/>
                <w:szCs w:val="20"/>
              </w:rPr>
            </w:pPr>
            <w:ins w:id="100" w:author="Jillian Carson-Jackson" w:date="2023-09-28T21:09:00Z">
              <w:r w:rsidRPr="00546B9A">
                <w:rPr>
                  <w:rFonts w:cs="Arial"/>
                  <w:snapToGrid w:val="0"/>
                  <w:kern w:val="28"/>
                  <w:sz w:val="20"/>
                  <w:szCs w:val="20"/>
                </w:rPr>
                <w:t>ITU to accept the proposal on</w:t>
              </w:r>
              <w:r>
                <w:t xml:space="preserve"> </w:t>
              </w:r>
              <w:r w:rsidRPr="00546B9A">
                <w:rPr>
                  <w:rFonts w:cs="Arial"/>
                  <w:snapToGrid w:val="0"/>
                  <w:kern w:val="28"/>
                  <w:sz w:val="20"/>
                  <w:szCs w:val="20"/>
                </w:rPr>
                <w:t>preliminary draft new ITU-R Recommendation for digital VHF marine radio and start the work.</w:t>
              </w:r>
            </w:ins>
          </w:p>
          <w:p w14:paraId="237A22FA" w14:textId="77777777" w:rsidR="00546B9A" w:rsidRPr="00546B9A" w:rsidRDefault="00546B9A" w:rsidP="00546B9A">
            <w:pPr>
              <w:pStyle w:val="ListParagraph"/>
              <w:widowControl w:val="0"/>
              <w:numPr>
                <w:ilvl w:val="0"/>
                <w:numId w:val="2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01" w:author="Jillian Carson-Jackson" w:date="2023-09-28T21:09:00Z"/>
                <w:rFonts w:cs="Arial"/>
                <w:snapToGrid w:val="0"/>
                <w:kern w:val="28"/>
                <w:sz w:val="20"/>
                <w:szCs w:val="20"/>
              </w:rPr>
            </w:pPr>
            <w:ins w:id="102" w:author="Jillian Carson-Jackson" w:date="2023-09-28T21:09:00Z">
              <w:r w:rsidRPr="00546B9A">
                <w:rPr>
                  <w:rFonts w:cs="Arial"/>
                  <w:snapToGrid w:val="0"/>
                  <w:kern w:val="28"/>
                  <w:sz w:val="20"/>
                  <w:szCs w:val="20"/>
                </w:rPr>
                <w:t>Agenda item on digital (VHF) marine radio communications for WRC-27.</w:t>
              </w:r>
            </w:ins>
          </w:p>
          <w:p w14:paraId="22C08ADC" w14:textId="1F9CA591" w:rsidR="00204B07" w:rsidRPr="00546B9A" w:rsidRDefault="00546B9A" w:rsidP="00546B9A">
            <w:pPr>
              <w:pStyle w:val="ListParagraph"/>
              <w:widowControl w:val="0"/>
              <w:numPr>
                <w:ilvl w:val="0"/>
                <w:numId w:val="2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ins w:id="103" w:author="Jillian Carson-Jackson" w:date="2023-09-28T21:09:00Z">
              <w:r w:rsidRPr="00546B9A">
                <w:rPr>
                  <w:rFonts w:cs="Arial"/>
                  <w:snapToGrid w:val="0"/>
                  <w:kern w:val="28"/>
                  <w:sz w:val="20"/>
                  <w:szCs w:val="20"/>
                </w:rPr>
                <w:t>Radio Regulations revised to accommodate digital VHF marine radio communication.</w:t>
              </w:r>
            </w:ins>
          </w:p>
          <w:p w14:paraId="4CF0C83B" w14:textId="0E2FF5DF"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snapToGrid w:val="0"/>
                <w:sz w:val="16"/>
                <w:szCs w:val="16"/>
              </w:rPr>
              <w:t>(Describe the expected outcome: e.g. Recommendation, Guideline or Other)</w:t>
            </w:r>
          </w:p>
        </w:tc>
      </w:tr>
      <w:tr w:rsidR="00890C30" w:rsidRPr="00DA4988" w14:paraId="056FF8EB" w14:textId="77777777" w:rsidTr="007E4787">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0D167993" w14:textId="77777777" w:rsidR="00890C30"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5" w:type="dxa"/>
            <w:gridSpan w:val="3"/>
            <w:tcBorders>
              <w:top w:val="single" w:sz="4" w:space="0" w:color="auto"/>
              <w:left w:val="single" w:sz="4" w:space="0" w:color="auto"/>
              <w:bottom w:val="single" w:sz="4" w:space="0" w:color="auto"/>
              <w:right w:val="single" w:sz="4" w:space="0" w:color="auto"/>
            </w:tcBorders>
            <w:hideMark/>
          </w:tcPr>
          <w:p w14:paraId="62DF6ED8" w14:textId="77777777" w:rsidR="00E61A38" w:rsidRDefault="00E61A38" w:rsidP="00E61A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ins w:id="104" w:author="Jillian Carson-Jackson" w:date="2023-09-28T21:10:00Z"/>
                <w:bCs/>
                <w:iCs/>
                <w:snapToGrid w:val="0"/>
                <w:sz w:val="20"/>
                <w:szCs w:val="20"/>
              </w:rPr>
            </w:pPr>
            <w:r w:rsidRPr="00E61A38">
              <w:rPr>
                <w:bCs/>
                <w:iCs/>
                <w:snapToGrid w:val="0"/>
                <w:sz w:val="20"/>
                <w:szCs w:val="20"/>
              </w:rPr>
              <w:t xml:space="preserve">The voice radio telephony in the VHF maritime mobile band is important for communications in shipping. The current congestion in the VHF maritime mobile band has become a serious problem not only in CEPT countries and is continuing to grow. The move to implement digital VHF capabilities for DSC, AIS and VDES means the number of voice channels in the VHF maritime mobile band has been reduced. </w:t>
            </w:r>
          </w:p>
          <w:p w14:paraId="49034241" w14:textId="6803D65A" w:rsidR="00546B9A" w:rsidRPr="00E61A38" w:rsidRDefault="0026651E" w:rsidP="0026651E">
            <w:pPr>
              <w:pStyle w:val="BodyText"/>
              <w:rPr>
                <w:bCs/>
                <w:iCs/>
              </w:rPr>
            </w:pPr>
            <w:ins w:id="105" w:author="Jillian Carson-Jackson" w:date="2023-09-28T21:10:00Z">
              <w:r>
                <w:rPr>
                  <w:bCs/>
                  <w:iCs/>
                </w:rPr>
                <w:t xml:space="preserve">Expand the capacity for </w:t>
              </w:r>
            </w:ins>
            <w:ins w:id="106" w:author="Jillian Carson-Jackson" w:date="2023-09-28T23:04:00Z">
              <w:r w:rsidR="007E622A">
                <w:rPr>
                  <w:rFonts w:cs="Arial"/>
                  <w:kern w:val="28"/>
                </w:rPr>
                <w:t>maritime digital communications including voice</w:t>
              </w:r>
            </w:ins>
            <w:ins w:id="107" w:author="Jillian Carson-Jackson" w:date="2023-09-28T21:10:00Z">
              <w:r>
                <w:rPr>
                  <w:bCs/>
                  <w:iCs/>
                </w:rPr>
                <w:t>.</w:t>
              </w:r>
            </w:ins>
          </w:p>
          <w:p w14:paraId="30AC3E0B" w14:textId="77777777" w:rsidR="00E61A38" w:rsidRPr="00E61A38" w:rsidRDefault="00E61A38" w:rsidP="00E61A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commentRangeStart w:id="108"/>
            <w:r w:rsidRPr="00E61A38">
              <w:rPr>
                <w:bCs/>
                <w:iCs/>
                <w:snapToGrid w:val="0"/>
                <w:sz w:val="20"/>
                <w:szCs w:val="20"/>
              </w:rPr>
              <w:t xml:space="preserve">This will be discussed further </w:t>
            </w:r>
            <w:commentRangeEnd w:id="108"/>
            <w:r w:rsidR="00156112">
              <w:rPr>
                <w:rStyle w:val="CommentReference"/>
              </w:rPr>
              <w:commentReference w:id="108"/>
            </w:r>
            <w:r w:rsidRPr="00E61A38">
              <w:rPr>
                <w:bCs/>
                <w:iCs/>
                <w:snapToGrid w:val="0"/>
                <w:sz w:val="20"/>
                <w:szCs w:val="20"/>
              </w:rPr>
              <w:t xml:space="preserve">at the ITU World Radio Conference 2023 (WRC-23). Input will be required at WRC-23 to support this item on the agenda for WRC-27.  There is a requirement for focus work in advance of WRC-23 on the digitalisation of the maritime mobile band to highlight the importance of for future radiocommunications to support IALA membership. </w:t>
            </w:r>
          </w:p>
          <w:p w14:paraId="5AD50336" w14:textId="77777777" w:rsidR="00E61A38" w:rsidRPr="00E61A38" w:rsidRDefault="00E61A38" w:rsidP="00E61A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E61A38">
              <w:rPr>
                <w:bCs/>
                <w:iCs/>
                <w:snapToGrid w:val="0"/>
                <w:sz w:val="20"/>
                <w:szCs w:val="20"/>
              </w:rPr>
              <w:t>The initial intent was to reduce the 12.5 kHz/6.25 kHz bandwidths as indicated in Recommendation ITU-R M.1084-5, but this has never been implemented. Also splitting duplex channels into simplex does not lead to the doubling of available voice channels due to the fact that AIS receiver sensitivity will be degraded in the “upper legs” unless the antennas are separated significantly. This is not always possible on ships.</w:t>
            </w:r>
          </w:p>
          <w:p w14:paraId="4E09089B" w14:textId="77777777" w:rsidR="00E61A38" w:rsidRDefault="00E61A38" w:rsidP="00E61A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noProof/>
                <w:snapToGrid w:val="0"/>
                <w:sz w:val="20"/>
                <w:szCs w:val="20"/>
              </w:rPr>
            </w:pPr>
            <w:r w:rsidRPr="00E61A38">
              <w:rPr>
                <w:bCs/>
                <w:iCs/>
                <w:snapToGrid w:val="0"/>
                <w:sz w:val="20"/>
                <w:szCs w:val="20"/>
              </w:rPr>
              <w:t>The Recommendation ITU-R M.1084-5 provides ways to improve efficiency in the use of the band 156-174 MHz by stations in the maritime mobile service; specifically describes technical characteristics when using channels spaced by 12.5 kHz and 6.25 kHz, migration to narrow-band channels, an example method for implementing interleaved narrowband channels at 12.5 kHz or 6.25 kHz offset spacing and assignment of channels numbers to interleaved channels and simplex operation of duplex channels.</w:t>
            </w:r>
            <w:r w:rsidRPr="00E61A38">
              <w:rPr>
                <w:bCs/>
                <w:i/>
                <w:iCs/>
                <w:noProof/>
                <w:snapToGrid w:val="0"/>
                <w:sz w:val="20"/>
                <w:szCs w:val="20"/>
              </w:rPr>
              <w:t xml:space="preserve"> </w:t>
            </w:r>
          </w:p>
          <w:p w14:paraId="3EB427AF" w14:textId="7C6D7F39" w:rsidR="004B1F21" w:rsidRDefault="004B1F21" w:rsidP="004B1F21">
            <w:pPr>
              <w:pStyle w:val="BodyText"/>
              <w:rPr>
                <w:bCs/>
                <w:iCs/>
              </w:rPr>
            </w:pPr>
            <w:r>
              <w:rPr>
                <w:bCs/>
                <w:iCs/>
              </w:rPr>
              <w:t xml:space="preserve">The introduction of new techniques will provide higher quality and more </w:t>
            </w:r>
            <w:ins w:id="109" w:author="Jillian Carson-Jackson" w:date="2023-09-28T21:11:00Z">
              <w:r w:rsidR="0026651E">
                <w:rPr>
                  <w:bCs/>
                  <w:iCs/>
                </w:rPr>
                <w:t xml:space="preserve">voice capabilities / </w:t>
              </w:r>
            </w:ins>
            <w:r>
              <w:rPr>
                <w:bCs/>
                <w:iCs/>
              </w:rPr>
              <w:t xml:space="preserve">channels for </w:t>
            </w:r>
            <w:ins w:id="110" w:author="Jillian Carson-Jackson" w:date="2023-09-28T21:11:00Z">
              <w:r w:rsidR="0026651E">
                <w:rPr>
                  <w:bCs/>
                  <w:iCs/>
                </w:rPr>
                <w:t xml:space="preserve">current </w:t>
              </w:r>
            </w:ins>
            <w:r>
              <w:rPr>
                <w:bCs/>
                <w:iCs/>
              </w:rPr>
              <w:t>VHF voice radio communications.  There are additional benefits such as better support for safety and security measurements and improved situational awareness for mariners, Contracting States and/or Competent authorities.</w:t>
            </w:r>
          </w:p>
          <w:p w14:paraId="206328C3" w14:textId="77777777" w:rsidR="004B1F21" w:rsidRDefault="004B1F21" w:rsidP="004B1F21">
            <w:pPr>
              <w:pStyle w:val="BodyText"/>
              <w:rPr>
                <w:bCs/>
                <w:iCs/>
              </w:rPr>
            </w:pPr>
            <w:r>
              <w:rPr>
                <w:bCs/>
                <w:iCs/>
              </w:rPr>
              <w:t xml:space="preserve">This has implications for ship and shore side, including opportunities to rationalize infrastructure requirements to support digital data exchange. </w:t>
            </w:r>
          </w:p>
          <w:p w14:paraId="1250F3F4" w14:textId="171F7F8F" w:rsidR="004B1F21" w:rsidRDefault="004B1F21" w:rsidP="004B1F2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noProof/>
                <w:snapToGrid w:val="0"/>
                <w:sz w:val="20"/>
                <w:szCs w:val="20"/>
              </w:rPr>
            </w:pPr>
            <w:r>
              <w:rPr>
                <w:bCs/>
                <w:iCs/>
                <w:snapToGrid w:val="0"/>
                <w:sz w:val="20"/>
                <w:szCs w:val="20"/>
              </w:rPr>
              <w:t>This activity relates to [</w:t>
            </w:r>
            <w:r w:rsidRPr="004B1F21">
              <w:rPr>
                <w:bCs/>
                <w:iCs/>
                <w:snapToGrid w:val="0"/>
                <w:sz w:val="20"/>
                <w:szCs w:val="20"/>
                <w:highlight w:val="yellow"/>
              </w:rPr>
              <w:t>proposed work item on migration plan</w:t>
            </w:r>
            <w:r>
              <w:rPr>
                <w:bCs/>
                <w:iCs/>
                <w:snapToGrid w:val="0"/>
                <w:sz w:val="20"/>
                <w:szCs w:val="20"/>
              </w:rPr>
              <w:t>] noting the requirement to liaise with other organisations including ITU and IMO.</w:t>
            </w:r>
          </w:p>
          <w:p w14:paraId="205C0672" w14:textId="622F5CD3" w:rsidR="00890C30" w:rsidRDefault="00890C30" w:rsidP="00E61A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noProof/>
                <w:snapToGrid w:val="0"/>
                <w:sz w:val="16"/>
                <w:szCs w:val="16"/>
              </w:rPr>
              <w:t>(Describe briefly why this task should be included in the Work Programme)</w:t>
            </w:r>
          </w:p>
        </w:tc>
      </w:tr>
      <w:tr w:rsidR="00890C30" w:rsidRPr="00DA4988" w14:paraId="2BA51C75" w14:textId="77777777" w:rsidTr="007E4787">
        <w:trPr>
          <w:cantSplit/>
          <w:trHeight w:val="854"/>
        </w:trPr>
        <w:tc>
          <w:tcPr>
            <w:tcW w:w="2377" w:type="dxa"/>
            <w:tcBorders>
              <w:top w:val="single" w:sz="4" w:space="0" w:color="auto"/>
              <w:left w:val="single" w:sz="4" w:space="0" w:color="auto"/>
              <w:bottom w:val="single" w:sz="4" w:space="0" w:color="auto"/>
              <w:right w:val="single" w:sz="4" w:space="0" w:color="auto"/>
            </w:tcBorders>
            <w:hideMark/>
          </w:tcPr>
          <w:p w14:paraId="33ACF702" w14:textId="77777777" w:rsidR="00890C30"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lastRenderedPageBreak/>
              <w:t>Strategic Alignment</w:t>
            </w:r>
          </w:p>
          <w:p w14:paraId="0D8CE4F1" w14:textId="77777777" w:rsidR="00890C30"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rPr>
            </w:pPr>
            <w:r>
              <w:rPr>
                <w:bCs/>
                <w:i/>
                <w:iCs/>
                <w:noProof/>
                <w:snapToGrid w:val="0"/>
                <w:sz w:val="16"/>
                <w:szCs w:val="16"/>
              </w:rPr>
              <w:t>(See IALA Strategic Vision)</w:t>
            </w:r>
          </w:p>
        </w:tc>
        <w:tc>
          <w:tcPr>
            <w:tcW w:w="7235" w:type="dxa"/>
            <w:gridSpan w:val="3"/>
            <w:tcBorders>
              <w:top w:val="single" w:sz="4" w:space="0" w:color="auto"/>
              <w:left w:val="single" w:sz="4" w:space="0" w:color="auto"/>
              <w:bottom w:val="single" w:sz="4" w:space="0" w:color="auto"/>
              <w:right w:val="single" w:sz="4" w:space="0" w:color="auto"/>
            </w:tcBorders>
            <w:hideMark/>
          </w:tcPr>
          <w:p w14:paraId="78E0C06F" w14:textId="77777777" w:rsidR="00BA0978" w:rsidRPr="000E5439" w:rsidRDefault="00BA0978" w:rsidP="00BA0978">
            <w:pPr>
              <w:pStyle w:val="BodyText3"/>
              <w:spacing w:before="120" w:line="256" w:lineRule="auto"/>
              <w:jc w:val="both"/>
              <w:rPr>
                <w:sz w:val="20"/>
              </w:rPr>
            </w:pPr>
            <w:r w:rsidRPr="00E66FE0">
              <w:rPr>
                <w:b/>
                <w:bCs/>
                <w:sz w:val="20"/>
                <w:highlight w:val="yellow"/>
              </w:rPr>
              <w:t>Goal</w:t>
            </w:r>
            <w:r w:rsidRPr="00E66FE0">
              <w:rPr>
                <w:sz w:val="20"/>
                <w:highlight w:val="yellow"/>
              </w:rPr>
              <w:t xml:space="preserve"> [</w:t>
            </w:r>
            <w:r>
              <w:rPr>
                <w:sz w:val="20"/>
                <w:highlight w:val="yellow"/>
              </w:rPr>
              <w:t>confirm with most recent IALA strategic plan</w:t>
            </w:r>
            <w:r w:rsidRPr="00E66FE0">
              <w:rPr>
                <w:sz w:val="20"/>
                <w:highlight w:val="yellow"/>
              </w:rPr>
              <w:t>]</w:t>
            </w:r>
          </w:p>
          <w:p w14:paraId="7E8951CC" w14:textId="77777777" w:rsidR="00890C30" w:rsidRPr="000E5439" w:rsidRDefault="00890C30" w:rsidP="007E4787">
            <w:pPr>
              <w:pStyle w:val="BodyText3"/>
              <w:spacing w:before="120" w:line="256" w:lineRule="auto"/>
              <w:jc w:val="both"/>
              <w:rPr>
                <w:sz w:val="20"/>
              </w:rPr>
            </w:pPr>
            <w:r>
              <w:rPr>
                <w:sz w:val="20"/>
              </w:rPr>
              <w:t xml:space="preserve">G1 - Marine Aids to Navigation are developed and harmonised through international cooperation and the provision of standards. </w:t>
            </w:r>
          </w:p>
          <w:p w14:paraId="751404B4" w14:textId="77777777" w:rsidR="00890C30" w:rsidRDefault="00890C30" w:rsidP="007E4787">
            <w:pPr>
              <w:pStyle w:val="BodyText3"/>
              <w:spacing w:before="120" w:line="256" w:lineRule="auto"/>
              <w:jc w:val="both"/>
              <w:rPr>
                <w:sz w:val="20"/>
              </w:rPr>
            </w:pPr>
            <w:r>
              <w:rPr>
                <w:sz w:val="20"/>
              </w:rPr>
              <w:t>G2 - All coastal states have contributed to a sustainable and efficient global network of Marine Aids to Navigation through capacity building and the sharing of expertise.</w:t>
            </w:r>
          </w:p>
          <w:p w14:paraId="1C056880" w14:textId="77777777" w:rsidR="00890C30" w:rsidRPr="000E5439" w:rsidRDefault="00890C30" w:rsidP="007E4787">
            <w:pPr>
              <w:pStyle w:val="BodyText3"/>
              <w:spacing w:before="120" w:line="256" w:lineRule="auto"/>
              <w:jc w:val="both"/>
              <w:rPr>
                <w:b/>
                <w:bCs/>
                <w:sz w:val="20"/>
              </w:rPr>
            </w:pPr>
            <w:r w:rsidRPr="000E5439">
              <w:rPr>
                <w:b/>
                <w:bCs/>
                <w:sz w:val="20"/>
              </w:rPr>
              <w:t>Strategy</w:t>
            </w:r>
          </w:p>
          <w:p w14:paraId="63A045C1" w14:textId="356B19F1" w:rsidR="008C163D" w:rsidRDefault="00B2568F"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rPr>
            </w:pPr>
            <w:r>
              <w:rPr>
                <w:sz w:val="20"/>
                <w:szCs w:val="16"/>
              </w:rPr>
              <w:t>S1</w:t>
            </w:r>
            <w:r>
              <w:rPr>
                <w:sz w:val="20"/>
                <w:szCs w:val="16"/>
              </w:rPr>
              <w:tab/>
            </w:r>
            <w:r w:rsidR="008C163D" w:rsidRPr="008C163D">
              <w:rPr>
                <w:sz w:val="20"/>
                <w:szCs w:val="16"/>
              </w:rPr>
              <w:t>Develop standards suitable for direct citation by States, in areas deemed important by the General Assembly, and the related Recommendations and Guidelines.</w:t>
            </w:r>
          </w:p>
          <w:p w14:paraId="1686BAC3" w14:textId="5386560E" w:rsidR="00890C30" w:rsidRPr="000E5439"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rPr>
            </w:pPr>
            <w:r w:rsidRPr="000E5439">
              <w:rPr>
                <w:sz w:val="20"/>
                <w:szCs w:val="16"/>
              </w:rPr>
              <w:t>S2</w:t>
            </w:r>
            <w:r w:rsidRPr="000E5439">
              <w:rPr>
                <w:sz w:val="20"/>
                <w:szCs w:val="16"/>
              </w:rPr>
              <w:tab/>
              <w:t>Position IALA as the source of standards, knowledge, and expertise that will enable States to provide Marine Aids to Navigation, in accordance with relevant international obligations and recommendations.</w:t>
            </w:r>
          </w:p>
          <w:p w14:paraId="49B79086"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rPr>
            </w:pPr>
            <w:r w:rsidRPr="000E5439">
              <w:rPr>
                <w:sz w:val="20"/>
                <w:szCs w:val="16"/>
              </w:rPr>
              <w:t>S3</w:t>
            </w:r>
            <w:r w:rsidRPr="000E5439">
              <w:rPr>
                <w:sz w:val="20"/>
                <w:szCs w:val="16"/>
              </w:rPr>
              <w:tab/>
            </w:r>
            <w:r w:rsidRPr="00F012E1">
              <w:rPr>
                <w:sz w:val="20"/>
                <w:szCs w:val="16"/>
              </w:rPr>
              <w:t>Coordinate the further development of Marine Aids to Navigation, taking into account evolving operational</w:t>
            </w:r>
            <w:r>
              <w:rPr>
                <w:sz w:val="20"/>
                <w:szCs w:val="16"/>
              </w:rPr>
              <w:t xml:space="preserve"> </w:t>
            </w:r>
            <w:r w:rsidRPr="00F012E1">
              <w:rPr>
                <w:sz w:val="20"/>
                <w:szCs w:val="16"/>
              </w:rPr>
              <w:t>and functional requirements, new techniques, new technologies and sustainability</w:t>
            </w:r>
            <w:r w:rsidRPr="000E5439">
              <w:rPr>
                <w:sz w:val="20"/>
                <w:szCs w:val="16"/>
              </w:rPr>
              <w:t>.</w:t>
            </w:r>
          </w:p>
          <w:p w14:paraId="22303BAC" w14:textId="77777777" w:rsidR="00890C30" w:rsidRPr="000E5439"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rPr>
            </w:pPr>
            <w:r w:rsidRPr="000E5439">
              <w:rPr>
                <w:sz w:val="20"/>
                <w:szCs w:val="16"/>
              </w:rPr>
              <w:t>S5</w:t>
            </w:r>
            <w:r w:rsidRPr="000E5439">
              <w:rPr>
                <w:sz w:val="20"/>
                <w:szCs w:val="16"/>
              </w:rPr>
              <w:tab/>
            </w:r>
            <w:r w:rsidRPr="00635ADC">
              <w:rPr>
                <w:sz w:val="20"/>
                <w:szCs w:val="16"/>
              </w:rPr>
              <w:t>Harmonise the information structure and communications for future navigation by creating standards, and by</w:t>
            </w:r>
            <w:r>
              <w:rPr>
                <w:sz w:val="20"/>
                <w:szCs w:val="16"/>
              </w:rPr>
              <w:t xml:space="preserve"> </w:t>
            </w:r>
            <w:r w:rsidRPr="00635ADC">
              <w:rPr>
                <w:sz w:val="20"/>
                <w:szCs w:val="16"/>
              </w:rPr>
              <w:t>cooperation with other international organisations, to achieve worldwide interoperability of shore and ship</w:t>
            </w:r>
            <w:r>
              <w:rPr>
                <w:sz w:val="20"/>
                <w:szCs w:val="16"/>
              </w:rPr>
              <w:t xml:space="preserve"> </w:t>
            </w:r>
            <w:r w:rsidRPr="00635ADC">
              <w:rPr>
                <w:sz w:val="20"/>
                <w:szCs w:val="16"/>
              </w:rPr>
              <w:t>systems.</w:t>
            </w:r>
          </w:p>
          <w:p w14:paraId="2F6E0AE7" w14:textId="77777777" w:rsidR="00890C30" w:rsidRPr="000E5439"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rPr>
            </w:pPr>
            <w:r>
              <w:rPr>
                <w:sz w:val="20"/>
                <w:szCs w:val="16"/>
              </w:rPr>
              <w:t>S6</w:t>
            </w:r>
            <w:r w:rsidRPr="00F93BF0">
              <w:rPr>
                <w:sz w:val="20"/>
                <w:szCs w:val="16"/>
              </w:rPr>
              <w:tab/>
            </w:r>
            <w:r w:rsidRPr="004229A1">
              <w:rPr>
                <w:sz w:val="20"/>
                <w:szCs w:val="16"/>
              </w:rPr>
              <w:t>Improve and harmonise the delivery of VTS globally and in a manner consistent with international</w:t>
            </w:r>
            <w:r>
              <w:rPr>
                <w:sz w:val="20"/>
                <w:szCs w:val="16"/>
              </w:rPr>
              <w:t xml:space="preserve"> </w:t>
            </w:r>
            <w:r w:rsidRPr="004229A1">
              <w:rPr>
                <w:sz w:val="20"/>
                <w:szCs w:val="16"/>
              </w:rPr>
              <w:t>conventions, national legislation and public expectations, to ensure the safety and efficiency of vessel traffic and</w:t>
            </w:r>
            <w:r>
              <w:rPr>
                <w:sz w:val="20"/>
                <w:szCs w:val="16"/>
              </w:rPr>
              <w:t xml:space="preserve"> </w:t>
            </w:r>
            <w:r w:rsidRPr="004229A1">
              <w:rPr>
                <w:sz w:val="20"/>
                <w:szCs w:val="16"/>
              </w:rPr>
              <w:t>to protect the environment.</w:t>
            </w:r>
          </w:p>
        </w:tc>
      </w:tr>
      <w:tr w:rsidR="00890C30" w:rsidRPr="00DA4988" w14:paraId="4E54B983" w14:textId="77777777" w:rsidTr="007E4787">
        <w:trPr>
          <w:cantSplit/>
          <w:trHeight w:val="615"/>
        </w:trPr>
        <w:tc>
          <w:tcPr>
            <w:tcW w:w="2377" w:type="dxa"/>
            <w:tcBorders>
              <w:top w:val="single" w:sz="4" w:space="0" w:color="auto"/>
              <w:left w:val="single" w:sz="4" w:space="0" w:color="auto"/>
              <w:bottom w:val="single" w:sz="4" w:space="0" w:color="auto"/>
              <w:right w:val="single" w:sz="4" w:space="0" w:color="auto"/>
            </w:tcBorders>
            <w:hideMark/>
          </w:tcPr>
          <w:p w14:paraId="7841747D" w14:textId="77777777" w:rsidR="00890C30"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5" w:type="dxa"/>
            <w:gridSpan w:val="3"/>
            <w:tcBorders>
              <w:top w:val="single" w:sz="4" w:space="0" w:color="auto"/>
              <w:left w:val="single" w:sz="4" w:space="0" w:color="auto"/>
              <w:bottom w:val="single" w:sz="4" w:space="0" w:color="auto"/>
              <w:right w:val="single" w:sz="4" w:space="0" w:color="auto"/>
            </w:tcBorders>
            <w:hideMark/>
          </w:tcPr>
          <w:p w14:paraId="021EE443"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51671A9C" w14:textId="77777777" w:rsidR="000D2259" w:rsidRDefault="000D2259" w:rsidP="000D2259">
            <w:pPr>
              <w:pStyle w:val="Bullet1"/>
            </w:pPr>
            <w:r>
              <w:t>Define key elements for voice communication and voice communication networks</w:t>
            </w:r>
          </w:p>
          <w:p w14:paraId="7B74A76A" w14:textId="77777777" w:rsidR="000D2259" w:rsidRDefault="000D2259" w:rsidP="000D2259">
            <w:pPr>
              <w:pStyle w:val="Bullet1"/>
            </w:pPr>
            <w:r>
              <w:t>Migrating from current analogue VHF voice systems to digital VHF voice systems;</w:t>
            </w:r>
          </w:p>
          <w:p w14:paraId="4547780E" w14:textId="77777777" w:rsidR="000D2259" w:rsidRDefault="000D2259" w:rsidP="000D2259">
            <w:pPr>
              <w:pStyle w:val="Bullet1"/>
            </w:pPr>
            <w:r>
              <w:t xml:space="preserve">Liaise with VTS Committee </w:t>
            </w:r>
          </w:p>
          <w:p w14:paraId="61D59650" w14:textId="77777777" w:rsidR="000D2259" w:rsidRDefault="000D2259" w:rsidP="000D2259">
            <w:pPr>
              <w:pStyle w:val="Bullet1"/>
            </w:pPr>
            <w:r>
              <w:t>Consider developments at ITU, noting the outcomes of WRC-19, preparation for WRC-23 and the decision to consider digital VHF Voice at WRC-2027.</w:t>
            </w:r>
          </w:p>
          <w:p w14:paraId="6356DA1F" w14:textId="459815EA" w:rsidR="00890C30" w:rsidRPr="004333F5" w:rsidRDefault="000D2259" w:rsidP="000D2259">
            <w:pPr>
              <w:pStyle w:val="Bullet1"/>
            </w:pPr>
            <w:r>
              <w:t>Liaise with IMO on developments, noting implications for ship side infrastructure and developments MASS</w:t>
            </w:r>
            <w:r w:rsidR="00890C30" w:rsidRPr="004333F5">
              <w:t>.</w:t>
            </w:r>
          </w:p>
          <w:p w14:paraId="15FAB73F"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rPr>
            </w:pPr>
            <w:r>
              <w:rPr>
                <w:bCs/>
                <w:i/>
                <w:iCs/>
                <w:noProof/>
                <w:snapToGrid w:val="0"/>
                <w:sz w:val="16"/>
                <w:szCs w:val="16"/>
              </w:rPr>
              <w:t xml:space="preserve"> (Describe key items that are in scope/out of scope)</w:t>
            </w:r>
          </w:p>
        </w:tc>
      </w:tr>
      <w:tr w:rsidR="00890C30" w14:paraId="68D17834" w14:textId="77777777" w:rsidTr="007E4787">
        <w:trPr>
          <w:cantSplit/>
          <w:trHeight w:val="1399"/>
        </w:trPr>
        <w:tc>
          <w:tcPr>
            <w:tcW w:w="2377" w:type="dxa"/>
            <w:tcBorders>
              <w:top w:val="single" w:sz="4" w:space="0" w:color="auto"/>
              <w:left w:val="single" w:sz="4" w:space="0" w:color="auto"/>
              <w:bottom w:val="single" w:sz="4" w:space="0" w:color="auto"/>
              <w:right w:val="single" w:sz="4" w:space="0" w:color="auto"/>
            </w:tcBorders>
            <w:hideMark/>
          </w:tcPr>
          <w:p w14:paraId="235DB753" w14:textId="77777777" w:rsidR="00890C30"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lastRenderedPageBreak/>
              <w:t>Brief and concise description of the work to be undertaken and programme mile</w:t>
            </w:r>
            <w:r>
              <w:rPr>
                <w:b/>
                <w:bCs/>
                <w:iCs/>
                <w:snapToGrid w:val="0"/>
                <w:sz w:val="20"/>
                <w:szCs w:val="20"/>
              </w:rPr>
              <w:softHyphen/>
              <w:t>stones</w:t>
            </w:r>
            <w:r>
              <w:rPr>
                <w:bCs/>
                <w:iCs/>
                <w:snapToGrid w:val="0"/>
                <w:sz w:val="20"/>
                <w:szCs w:val="20"/>
              </w:rPr>
              <w:t xml:space="preserve"> (where appropriate).</w:t>
            </w:r>
          </w:p>
        </w:tc>
        <w:tc>
          <w:tcPr>
            <w:tcW w:w="7235" w:type="dxa"/>
            <w:gridSpan w:val="3"/>
            <w:tcBorders>
              <w:top w:val="single" w:sz="4" w:space="0" w:color="auto"/>
              <w:left w:val="single" w:sz="4" w:space="0" w:color="auto"/>
              <w:bottom w:val="single" w:sz="4" w:space="0" w:color="auto"/>
              <w:right w:val="single" w:sz="4" w:space="0" w:color="auto"/>
            </w:tcBorders>
            <w:hideMark/>
          </w:tcPr>
          <w:p w14:paraId="5D4EB1BC"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Key milestones include:</w:t>
            </w:r>
          </w:p>
          <w:tbl>
            <w:tblPr>
              <w:tblStyle w:val="TableGrid"/>
              <w:tblW w:w="0" w:type="auto"/>
              <w:tblLayout w:type="fixed"/>
              <w:tblLook w:val="04A0" w:firstRow="1" w:lastRow="0" w:firstColumn="1" w:lastColumn="0" w:noHBand="0" w:noVBand="1"/>
            </w:tblPr>
            <w:tblGrid>
              <w:gridCol w:w="4858"/>
              <w:gridCol w:w="2141"/>
            </w:tblGrid>
            <w:tr w:rsidR="00890C30" w14:paraId="285B0074" w14:textId="77777777" w:rsidTr="007E4787">
              <w:tc>
                <w:tcPr>
                  <w:tcW w:w="4858" w:type="dxa"/>
                  <w:tcBorders>
                    <w:top w:val="single" w:sz="4" w:space="0" w:color="auto"/>
                    <w:left w:val="single" w:sz="4" w:space="0" w:color="auto"/>
                    <w:bottom w:val="single" w:sz="4" w:space="0" w:color="auto"/>
                    <w:right w:val="single" w:sz="4" w:space="0" w:color="auto"/>
                  </w:tcBorders>
                  <w:hideMark/>
                </w:tcPr>
                <w:p w14:paraId="2F05572F" w14:textId="6A7B46C8"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sidRPr="00B61815">
                    <w:rPr>
                      <w:bCs/>
                      <w:iCs/>
                      <w:snapToGrid w:val="0"/>
                      <w:sz w:val="18"/>
                      <w:szCs w:val="18"/>
                    </w:rPr>
                    <w:t>Scope Task</w:t>
                  </w:r>
                  <w:r w:rsidR="000D2259">
                    <w:rPr>
                      <w:bCs/>
                      <w:iCs/>
                      <w:snapToGrid w:val="0"/>
                      <w:sz w:val="18"/>
                      <w:szCs w:val="18"/>
                    </w:rPr>
                    <w:t>, review work of ITU WP5B</w:t>
                  </w:r>
                  <w:r w:rsidRPr="00B61815">
                    <w:rPr>
                      <w:bCs/>
                      <w:iCs/>
                      <w:snapToGrid w:val="0"/>
                      <w:sz w:val="18"/>
                      <w:szCs w:val="18"/>
                    </w:rPr>
                    <w:t xml:space="preserve"> </w:t>
                  </w:r>
                </w:p>
              </w:tc>
              <w:tc>
                <w:tcPr>
                  <w:tcW w:w="2141" w:type="dxa"/>
                  <w:tcBorders>
                    <w:top w:val="single" w:sz="4" w:space="0" w:color="auto"/>
                    <w:left w:val="single" w:sz="4" w:space="0" w:color="auto"/>
                    <w:bottom w:val="single" w:sz="4" w:space="0" w:color="auto"/>
                    <w:right w:val="single" w:sz="4" w:space="0" w:color="auto"/>
                  </w:tcBorders>
                  <w:hideMark/>
                </w:tcPr>
                <w:p w14:paraId="7AEE7066"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sidRPr="00754013">
                    <w:rPr>
                      <w:bCs/>
                      <w:iCs/>
                      <w:snapToGrid w:val="0"/>
                      <w:sz w:val="18"/>
                      <w:szCs w:val="18"/>
                    </w:rPr>
                    <w:t>Oct</w:t>
                  </w:r>
                  <w:r>
                    <w:rPr>
                      <w:bCs/>
                      <w:iCs/>
                      <w:snapToGrid w:val="0"/>
                      <w:sz w:val="18"/>
                      <w:szCs w:val="18"/>
                    </w:rPr>
                    <w:t xml:space="preserve"> </w:t>
                  </w:r>
                  <w:r w:rsidRPr="00754013">
                    <w:rPr>
                      <w:bCs/>
                      <w:iCs/>
                      <w:snapToGrid w:val="0"/>
                      <w:sz w:val="18"/>
                      <w:szCs w:val="18"/>
                    </w:rPr>
                    <w:t>2023 (</w:t>
                  </w:r>
                  <w:r>
                    <w:rPr>
                      <w:bCs/>
                      <w:iCs/>
                      <w:snapToGrid w:val="0"/>
                      <w:sz w:val="18"/>
                      <w:szCs w:val="18"/>
                    </w:rPr>
                    <w:t>DTEC01</w:t>
                  </w:r>
                  <w:r w:rsidRPr="00754013">
                    <w:rPr>
                      <w:bCs/>
                      <w:iCs/>
                      <w:snapToGrid w:val="0"/>
                      <w:sz w:val="18"/>
                      <w:szCs w:val="18"/>
                    </w:rPr>
                    <w:t>)</w:t>
                  </w:r>
                </w:p>
              </w:tc>
            </w:tr>
            <w:tr w:rsidR="00890C30" w14:paraId="66FA273E" w14:textId="77777777" w:rsidTr="007E4787">
              <w:tc>
                <w:tcPr>
                  <w:tcW w:w="4858" w:type="dxa"/>
                  <w:tcBorders>
                    <w:top w:val="single" w:sz="4" w:space="0" w:color="auto"/>
                    <w:left w:val="single" w:sz="4" w:space="0" w:color="auto"/>
                    <w:bottom w:val="single" w:sz="4" w:space="0" w:color="auto"/>
                    <w:right w:val="single" w:sz="4" w:space="0" w:color="auto"/>
                  </w:tcBorders>
                  <w:hideMark/>
                </w:tcPr>
                <w:p w14:paraId="462D1E4F" w14:textId="1CB322E3" w:rsidR="00890C30" w:rsidRDefault="000D2259"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Pr>
                      <w:bCs/>
                      <w:iCs/>
                      <w:snapToGrid w:val="0"/>
                      <w:sz w:val="18"/>
                      <w:szCs w:val="18"/>
                    </w:rPr>
                    <w:t>Review outcomes of WRC23, prepare outline</w:t>
                  </w:r>
                  <w:r w:rsidR="00017D3C">
                    <w:rPr>
                      <w:bCs/>
                      <w:iCs/>
                      <w:snapToGrid w:val="0"/>
                      <w:sz w:val="18"/>
                      <w:szCs w:val="18"/>
                    </w:rPr>
                    <w:t xml:space="preserve">, forward to </w:t>
                  </w:r>
                  <w:del w:id="111" w:author="Jillian Carson-Jackson" w:date="2023-09-28T21:12:00Z">
                    <w:r w:rsidR="00017D3C" w:rsidDel="003847CA">
                      <w:rPr>
                        <w:bCs/>
                        <w:iCs/>
                        <w:snapToGrid w:val="0"/>
                        <w:sz w:val="18"/>
                        <w:szCs w:val="18"/>
                      </w:rPr>
                      <w:delText xml:space="preserve">VTS </w:delText>
                    </w:r>
                  </w:del>
                  <w:ins w:id="112" w:author="Jillian Carson-Jackson" w:date="2023-09-28T23:07:00Z">
                    <w:r w:rsidR="005C4CA7">
                      <w:rPr>
                        <w:bCs/>
                        <w:iCs/>
                        <w:snapToGrid w:val="0"/>
                        <w:sz w:val="18"/>
                        <w:szCs w:val="18"/>
                      </w:rPr>
                      <w:t>ENG/</w:t>
                    </w:r>
                  </w:ins>
                  <w:ins w:id="113" w:author="Jillian Carson-Jackson" w:date="2023-09-28T21:12:00Z">
                    <w:r w:rsidR="003847CA">
                      <w:rPr>
                        <w:bCs/>
                        <w:iCs/>
                        <w:snapToGrid w:val="0"/>
                        <w:sz w:val="18"/>
                        <w:szCs w:val="18"/>
                      </w:rPr>
                      <w:t xml:space="preserve">ARM/VTS </w:t>
                    </w:r>
                  </w:ins>
                  <w:r w:rsidR="00017D3C">
                    <w:rPr>
                      <w:bCs/>
                      <w:iCs/>
                      <w:snapToGrid w:val="0"/>
                      <w:sz w:val="18"/>
                      <w:szCs w:val="18"/>
                    </w:rPr>
                    <w:t>for comment</w:t>
                  </w:r>
                  <w:r w:rsidR="00890C30" w:rsidRPr="00501C4D">
                    <w:rPr>
                      <w:bCs/>
                      <w:iCs/>
                      <w:snapToGrid w:val="0"/>
                      <w:sz w:val="18"/>
                      <w:szCs w:val="18"/>
                    </w:rPr>
                    <w:t xml:space="preserve">  </w:t>
                  </w:r>
                </w:p>
              </w:tc>
              <w:tc>
                <w:tcPr>
                  <w:tcW w:w="2141" w:type="dxa"/>
                  <w:tcBorders>
                    <w:top w:val="single" w:sz="4" w:space="0" w:color="auto"/>
                    <w:left w:val="single" w:sz="4" w:space="0" w:color="auto"/>
                    <w:bottom w:val="single" w:sz="4" w:space="0" w:color="auto"/>
                    <w:right w:val="single" w:sz="4" w:space="0" w:color="auto"/>
                  </w:tcBorders>
                  <w:hideMark/>
                </w:tcPr>
                <w:p w14:paraId="4BF09111"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Pr>
                      <w:bCs/>
                      <w:iCs/>
                      <w:snapToGrid w:val="0"/>
                      <w:sz w:val="18"/>
                      <w:szCs w:val="18"/>
                    </w:rPr>
                    <w:t>Mar 2024 (DTEC02)</w:t>
                  </w:r>
                </w:p>
              </w:tc>
            </w:tr>
            <w:tr w:rsidR="00890C30" w14:paraId="0EB3516E" w14:textId="77777777" w:rsidTr="007E4787">
              <w:tc>
                <w:tcPr>
                  <w:tcW w:w="4858" w:type="dxa"/>
                  <w:tcBorders>
                    <w:top w:val="single" w:sz="4" w:space="0" w:color="auto"/>
                    <w:left w:val="single" w:sz="4" w:space="0" w:color="auto"/>
                    <w:bottom w:val="single" w:sz="4" w:space="0" w:color="auto"/>
                    <w:right w:val="single" w:sz="4" w:space="0" w:color="auto"/>
                  </w:tcBorders>
                  <w:hideMark/>
                </w:tcPr>
                <w:p w14:paraId="25C06F35" w14:textId="373B8772" w:rsidR="00890C30" w:rsidRDefault="00017D3C"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Pr>
                      <w:bCs/>
                      <w:iCs/>
                      <w:snapToGrid w:val="0"/>
                      <w:sz w:val="18"/>
                      <w:szCs w:val="18"/>
                    </w:rPr>
                    <w:t>Draft document, monitor activity in other organisations</w:t>
                  </w:r>
                </w:p>
              </w:tc>
              <w:tc>
                <w:tcPr>
                  <w:tcW w:w="2141" w:type="dxa"/>
                  <w:tcBorders>
                    <w:top w:val="single" w:sz="4" w:space="0" w:color="auto"/>
                    <w:left w:val="single" w:sz="4" w:space="0" w:color="auto"/>
                    <w:bottom w:val="single" w:sz="4" w:space="0" w:color="auto"/>
                    <w:right w:val="single" w:sz="4" w:space="0" w:color="auto"/>
                  </w:tcBorders>
                  <w:hideMark/>
                </w:tcPr>
                <w:p w14:paraId="62771D7E"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Pr>
                      <w:bCs/>
                      <w:iCs/>
                      <w:snapToGrid w:val="0"/>
                      <w:sz w:val="18"/>
                      <w:szCs w:val="18"/>
                    </w:rPr>
                    <w:t>Oct 2024 (DTEC03)</w:t>
                  </w:r>
                </w:p>
              </w:tc>
            </w:tr>
            <w:tr w:rsidR="00890C30" w14:paraId="4AA8CD57" w14:textId="77777777" w:rsidTr="007E4787">
              <w:tc>
                <w:tcPr>
                  <w:tcW w:w="4858" w:type="dxa"/>
                  <w:tcBorders>
                    <w:top w:val="single" w:sz="4" w:space="0" w:color="auto"/>
                    <w:left w:val="single" w:sz="4" w:space="0" w:color="auto"/>
                    <w:bottom w:val="single" w:sz="4" w:space="0" w:color="auto"/>
                    <w:right w:val="single" w:sz="4" w:space="0" w:color="auto"/>
                  </w:tcBorders>
                </w:tcPr>
                <w:p w14:paraId="10479698" w14:textId="0756B1B3" w:rsidR="00890C30" w:rsidRDefault="00F63236"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F63236">
                    <w:rPr>
                      <w:bCs/>
                      <w:iCs/>
                      <w:snapToGrid w:val="0"/>
                      <w:sz w:val="18"/>
                      <w:szCs w:val="18"/>
                    </w:rPr>
                    <w:t>Improve Draft guidelines, taking into account input from other IALA Committees</w:t>
                  </w:r>
                </w:p>
              </w:tc>
              <w:tc>
                <w:tcPr>
                  <w:tcW w:w="2141" w:type="dxa"/>
                  <w:tcBorders>
                    <w:top w:val="single" w:sz="4" w:space="0" w:color="auto"/>
                    <w:left w:val="single" w:sz="4" w:space="0" w:color="auto"/>
                    <w:bottom w:val="single" w:sz="4" w:space="0" w:color="auto"/>
                    <w:right w:val="single" w:sz="4" w:space="0" w:color="auto"/>
                  </w:tcBorders>
                </w:tcPr>
                <w:p w14:paraId="25691073"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Mar 2025 (DTEC04)</w:t>
                  </w:r>
                </w:p>
              </w:tc>
            </w:tr>
            <w:tr w:rsidR="00890C30" w14:paraId="3B81A5FE" w14:textId="77777777" w:rsidTr="007E4787">
              <w:tc>
                <w:tcPr>
                  <w:tcW w:w="4858" w:type="dxa"/>
                  <w:tcBorders>
                    <w:top w:val="single" w:sz="4" w:space="0" w:color="auto"/>
                    <w:left w:val="single" w:sz="4" w:space="0" w:color="auto"/>
                    <w:bottom w:val="single" w:sz="4" w:space="0" w:color="auto"/>
                    <w:right w:val="single" w:sz="4" w:space="0" w:color="auto"/>
                  </w:tcBorders>
                </w:tcPr>
                <w:p w14:paraId="48DA59F9" w14:textId="537B6C2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 xml:space="preserve">Revise Guidelines with input from </w:t>
                  </w:r>
                  <w:del w:id="114" w:author="Jillian Carson-Jackson" w:date="2023-09-28T21:12:00Z">
                    <w:r w:rsidDel="003847CA">
                      <w:rPr>
                        <w:bCs/>
                        <w:iCs/>
                        <w:snapToGrid w:val="0"/>
                        <w:sz w:val="18"/>
                        <w:szCs w:val="18"/>
                      </w:rPr>
                      <w:delText>ARM</w:delText>
                    </w:r>
                  </w:del>
                  <w:ins w:id="115" w:author="Jillian Carson-Jackson" w:date="2023-09-28T21:12:00Z">
                    <w:r w:rsidR="003847CA">
                      <w:rPr>
                        <w:bCs/>
                        <w:iCs/>
                        <w:snapToGrid w:val="0"/>
                        <w:sz w:val="18"/>
                        <w:szCs w:val="18"/>
                      </w:rPr>
                      <w:t>other IALA Committees</w:t>
                    </w:r>
                  </w:ins>
                </w:p>
              </w:tc>
              <w:tc>
                <w:tcPr>
                  <w:tcW w:w="2141" w:type="dxa"/>
                  <w:tcBorders>
                    <w:top w:val="single" w:sz="4" w:space="0" w:color="auto"/>
                    <w:left w:val="single" w:sz="4" w:space="0" w:color="auto"/>
                    <w:bottom w:val="single" w:sz="4" w:space="0" w:color="auto"/>
                    <w:right w:val="single" w:sz="4" w:space="0" w:color="auto"/>
                  </w:tcBorders>
                </w:tcPr>
                <w:p w14:paraId="7BBA775A"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Oct 2025 (DTEC05)</w:t>
                  </w:r>
                </w:p>
              </w:tc>
            </w:tr>
            <w:tr w:rsidR="00890C30" w14:paraId="1DB4A2C9" w14:textId="77777777" w:rsidTr="007E4787">
              <w:tc>
                <w:tcPr>
                  <w:tcW w:w="4858" w:type="dxa"/>
                  <w:tcBorders>
                    <w:top w:val="single" w:sz="4" w:space="0" w:color="auto"/>
                    <w:left w:val="single" w:sz="4" w:space="0" w:color="auto"/>
                    <w:bottom w:val="single" w:sz="4" w:space="0" w:color="auto"/>
                    <w:right w:val="single" w:sz="4" w:space="0" w:color="auto"/>
                  </w:tcBorders>
                </w:tcPr>
                <w:p w14:paraId="77C9C322" w14:textId="1F74C67E" w:rsidR="00890C30" w:rsidRDefault="007B01F2"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7B01F2">
                    <w:rPr>
                      <w:bCs/>
                      <w:iCs/>
                      <w:snapToGrid w:val="0"/>
                      <w:sz w:val="18"/>
                      <w:szCs w:val="18"/>
                    </w:rPr>
                    <w:t>Complete Draft guidelines, submit to Council for approval.</w:t>
                  </w:r>
                </w:p>
              </w:tc>
              <w:tc>
                <w:tcPr>
                  <w:tcW w:w="2141" w:type="dxa"/>
                  <w:tcBorders>
                    <w:top w:val="single" w:sz="4" w:space="0" w:color="auto"/>
                    <w:left w:val="single" w:sz="4" w:space="0" w:color="auto"/>
                    <w:bottom w:val="single" w:sz="4" w:space="0" w:color="auto"/>
                    <w:right w:val="single" w:sz="4" w:space="0" w:color="auto"/>
                  </w:tcBorders>
                </w:tcPr>
                <w:p w14:paraId="124FE298"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Mar 2026 (DTEC06)</w:t>
                  </w:r>
                </w:p>
              </w:tc>
            </w:tr>
            <w:tr w:rsidR="00890C30" w14:paraId="51A01932" w14:textId="77777777" w:rsidTr="007E4787">
              <w:tc>
                <w:tcPr>
                  <w:tcW w:w="4858" w:type="dxa"/>
                  <w:tcBorders>
                    <w:top w:val="single" w:sz="4" w:space="0" w:color="auto"/>
                    <w:left w:val="single" w:sz="4" w:space="0" w:color="auto"/>
                    <w:bottom w:val="single" w:sz="4" w:space="0" w:color="auto"/>
                    <w:right w:val="single" w:sz="4" w:space="0" w:color="auto"/>
                  </w:tcBorders>
                </w:tcPr>
                <w:p w14:paraId="35D5AA06" w14:textId="5429A0B3"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tcPr>
                <w:p w14:paraId="60E87A13" w14:textId="4410D0DE"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r>
          </w:tbl>
          <w:p w14:paraId="05F37B65"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890C30" w14:paraId="5913889D" w14:textId="77777777" w:rsidTr="007E4787">
        <w:trPr>
          <w:cantSplit/>
          <w:trHeight w:val="659"/>
        </w:trPr>
        <w:tc>
          <w:tcPr>
            <w:tcW w:w="2377" w:type="dxa"/>
            <w:tcBorders>
              <w:top w:val="single" w:sz="4" w:space="0" w:color="auto"/>
              <w:left w:val="single" w:sz="4" w:space="0" w:color="auto"/>
              <w:bottom w:val="single" w:sz="4" w:space="0" w:color="auto"/>
              <w:right w:val="single" w:sz="4" w:space="0" w:color="auto"/>
            </w:tcBorders>
            <w:hideMark/>
          </w:tcPr>
          <w:p w14:paraId="46FD4AAB" w14:textId="77777777" w:rsidR="00890C30"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numbers of sessions for completion</w:t>
            </w:r>
          </w:p>
        </w:tc>
        <w:tc>
          <w:tcPr>
            <w:tcW w:w="7235" w:type="dxa"/>
            <w:gridSpan w:val="3"/>
            <w:tcBorders>
              <w:top w:val="single" w:sz="4" w:space="0" w:color="auto"/>
              <w:left w:val="single" w:sz="4" w:space="0" w:color="auto"/>
              <w:bottom w:val="single" w:sz="4" w:space="0" w:color="auto"/>
              <w:right w:val="single" w:sz="4" w:space="0" w:color="auto"/>
            </w:tcBorders>
          </w:tcPr>
          <w:p w14:paraId="7E264B8C" w14:textId="77777777" w:rsidR="00890C30" w:rsidRDefault="00890C30" w:rsidP="007E4787">
            <w:pPr>
              <w:pStyle w:val="BodyText3"/>
              <w:spacing w:before="120" w:line="256" w:lineRule="auto"/>
              <w:jc w:val="both"/>
              <w:rPr>
                <w:sz w:val="20"/>
                <w:lang w:val="en-CA"/>
              </w:rPr>
            </w:pPr>
            <w:r>
              <w:rPr>
                <w:sz w:val="20"/>
                <w:lang w:val="en-CA"/>
              </w:rPr>
              <w:t>Session number:</w:t>
            </w:r>
          </w:p>
          <w:p w14:paraId="1E2D3A5D" w14:textId="77777777" w:rsidR="00890C30" w:rsidRDefault="00890C30" w:rsidP="007E4787">
            <w:pPr>
              <w:pStyle w:val="BodyText3"/>
              <w:tabs>
                <w:tab w:val="left" w:pos="1092"/>
                <w:tab w:val="left" w:pos="2085"/>
                <w:tab w:val="left" w:pos="2935"/>
                <w:tab w:val="left" w:pos="3927"/>
                <w:tab w:val="left" w:pos="4920"/>
                <w:tab w:val="left" w:pos="6054"/>
              </w:tabs>
              <w:spacing w:before="120" w:line="256" w:lineRule="auto"/>
              <w:ind w:left="244"/>
              <w:jc w:val="both"/>
              <w:rPr>
                <w:sz w:val="20"/>
                <w:lang w:val="en-CA"/>
              </w:rPr>
            </w:pPr>
            <w:r>
              <w:rPr>
                <w:noProof/>
                <w:lang w:val="de-DE" w:eastAsia="de-DE"/>
              </w:rPr>
              <mc:AlternateContent>
                <mc:Choice Requires="wps">
                  <w:drawing>
                    <wp:anchor distT="0" distB="0" distL="114300" distR="114300" simplePos="0" relativeHeight="251719680" behindDoc="0" locked="0" layoutInCell="1" allowOverlap="1" wp14:anchorId="387B0B5C" wp14:editId="636F9EE3">
                      <wp:simplePos x="0" y="0"/>
                      <wp:positionH relativeFrom="column">
                        <wp:posOffset>645160</wp:posOffset>
                      </wp:positionH>
                      <wp:positionV relativeFrom="paragraph">
                        <wp:posOffset>168910</wp:posOffset>
                      </wp:positionV>
                      <wp:extent cx="274320" cy="274320"/>
                      <wp:effectExtent l="0" t="0" r="11430" b="11430"/>
                      <wp:wrapNone/>
                      <wp:docPr id="1818274195" name="Rechtec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5EF4D35" w14:textId="77777777" w:rsidR="00890C30" w:rsidRDefault="00890C30" w:rsidP="00890C3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7B0B5C" id="_x0000_s1033" style="position:absolute;left:0;text-align:left;margin-left:50.8pt;margin-top:13.3pt;width:21.6pt;height:21.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TCQEQIAACcEAAAOAAAAZHJzL2Uyb0RvYy54bWysU81u2zAMvg/YOwi6L06yZGmNOEWRLsOA&#10;7gfo+gCyLNvCZFGjlNjZ04+S0zRbdxqmg0CK1EfyI7m+GTrDDgq9Blvw2WTKmbISKm2bgj9+2725&#10;4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">
                      <v:textbox>
                        <w:txbxContent>
                          <w:p w14:paraId="55EF4D35" w14:textId="77777777" w:rsidR="00890C30" w:rsidRDefault="00890C30" w:rsidP="00890C30">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1720704" behindDoc="0" locked="0" layoutInCell="1" allowOverlap="1" wp14:anchorId="4C2F5BD5" wp14:editId="4FE2CD66">
                      <wp:simplePos x="0" y="0"/>
                      <wp:positionH relativeFrom="column">
                        <wp:posOffset>1219200</wp:posOffset>
                      </wp:positionH>
                      <wp:positionV relativeFrom="paragraph">
                        <wp:posOffset>168910</wp:posOffset>
                      </wp:positionV>
                      <wp:extent cx="274320" cy="274320"/>
                      <wp:effectExtent l="0" t="0" r="11430" b="11430"/>
                      <wp:wrapNone/>
                      <wp:docPr id="1423642594" name="Rechteck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37350BE" w14:textId="77777777" w:rsidR="00890C30" w:rsidRPr="00936260" w:rsidRDefault="00890C30" w:rsidP="00890C30">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F5BD5" id="_x0000_s1034" style="position:absolute;left:0;text-align:left;margin-left:96pt;margin-top:13.3pt;width:21.6pt;height:21.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dxEA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">
                      <v:textbox>
                        <w:txbxContent>
                          <w:p w14:paraId="237350BE" w14:textId="77777777" w:rsidR="00890C30" w:rsidRPr="00936260" w:rsidRDefault="00890C30" w:rsidP="00890C30">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721728" behindDoc="0" locked="0" layoutInCell="1" allowOverlap="1" wp14:anchorId="4AEEA5C9" wp14:editId="405AE0CB">
                      <wp:simplePos x="0" y="0"/>
                      <wp:positionH relativeFrom="column">
                        <wp:posOffset>1793240</wp:posOffset>
                      </wp:positionH>
                      <wp:positionV relativeFrom="paragraph">
                        <wp:posOffset>168910</wp:posOffset>
                      </wp:positionV>
                      <wp:extent cx="274320" cy="274320"/>
                      <wp:effectExtent l="0" t="0" r="11430" b="11430"/>
                      <wp:wrapNone/>
                      <wp:docPr id="332365478" name="Rechteck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D9B67A5" w14:textId="77777777" w:rsidR="00890C30" w:rsidRPr="00936260" w:rsidRDefault="00890C30" w:rsidP="00890C30">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EA5C9" id="_x0000_s1035" style="position:absolute;left:0;text-align:left;margin-left:141.2pt;margin-top:13.3pt;width:21.6pt;height:21.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PKdEA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">
                      <v:textbox>
                        <w:txbxContent>
                          <w:p w14:paraId="3D9B67A5" w14:textId="77777777" w:rsidR="00890C30" w:rsidRPr="00936260" w:rsidRDefault="00890C30" w:rsidP="00890C30">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722752" behindDoc="0" locked="0" layoutInCell="1" allowOverlap="1" wp14:anchorId="796E9E3D" wp14:editId="23B989D7">
                      <wp:simplePos x="0" y="0"/>
                      <wp:positionH relativeFrom="column">
                        <wp:posOffset>2399665</wp:posOffset>
                      </wp:positionH>
                      <wp:positionV relativeFrom="paragraph">
                        <wp:posOffset>168910</wp:posOffset>
                      </wp:positionV>
                      <wp:extent cx="274320" cy="274320"/>
                      <wp:effectExtent l="0" t="0" r="11430" b="11430"/>
                      <wp:wrapNone/>
                      <wp:docPr id="700970251" name="Rechteck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026134" w14:textId="77777777" w:rsidR="00890C30" w:rsidRPr="00936260" w:rsidRDefault="00890C30" w:rsidP="00890C30">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6E9E3D" id="_x0000_s1036" style="position:absolute;left:0;text-align:left;margin-left:188.95pt;margin-top:13.3pt;width:21.6pt;height:21.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Bu1&#10;MoMRAgAAKAQAAA4AAAAAAAAAAAAAAAAALgIAAGRycy9lMm9Eb2MueG1sUEsBAi0AFAAGAAgAAAAh&#10;ABt+45ffAAAACQEAAA8AAAAAAAAAAAAAAAAAawQAAGRycy9kb3ducmV2LnhtbFBLBQYAAAAABAAE&#10;APMAAAB3BQAAAAA=&#10;">
                      <v:textbox>
                        <w:txbxContent>
                          <w:p w14:paraId="00026134" w14:textId="77777777" w:rsidR="00890C30" w:rsidRPr="00936260" w:rsidRDefault="00890C30" w:rsidP="00890C30">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723776" behindDoc="0" locked="0" layoutInCell="1" allowOverlap="1" wp14:anchorId="1FE9C45D" wp14:editId="661EF3A8">
                      <wp:simplePos x="0" y="0"/>
                      <wp:positionH relativeFrom="column">
                        <wp:posOffset>3072130</wp:posOffset>
                      </wp:positionH>
                      <wp:positionV relativeFrom="paragraph">
                        <wp:posOffset>168910</wp:posOffset>
                      </wp:positionV>
                      <wp:extent cx="274320" cy="274320"/>
                      <wp:effectExtent l="0" t="0" r="11430" b="11430"/>
                      <wp:wrapNone/>
                      <wp:docPr id="906941493" name="Rechteck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661D3C" w14:textId="77777777" w:rsidR="00890C30" w:rsidRPr="00936260" w:rsidRDefault="00890C30" w:rsidP="00890C30">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9C45D" id="_x0000_s1037" style="position:absolute;left:0;text-align:left;margin-left:241.9pt;margin-top:13.3pt;width:21.6pt;height:21.6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dvEA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">
                      <v:textbox>
                        <w:txbxContent>
                          <w:p w14:paraId="1B661D3C" w14:textId="77777777" w:rsidR="00890C30" w:rsidRPr="00936260" w:rsidRDefault="00890C30" w:rsidP="00890C30">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724800" behindDoc="0" locked="0" layoutInCell="1" allowOverlap="1" wp14:anchorId="4C7665FF" wp14:editId="7533CC0A">
                      <wp:simplePos x="0" y="0"/>
                      <wp:positionH relativeFrom="column">
                        <wp:posOffset>3834765</wp:posOffset>
                      </wp:positionH>
                      <wp:positionV relativeFrom="paragraph">
                        <wp:posOffset>168910</wp:posOffset>
                      </wp:positionV>
                      <wp:extent cx="274320" cy="274320"/>
                      <wp:effectExtent l="0" t="0" r="11430" b="11430"/>
                      <wp:wrapNone/>
                      <wp:docPr id="282634766" name="Rechteck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54A104A" w14:textId="597CA6BB" w:rsidR="00890C30" w:rsidRPr="00936260" w:rsidRDefault="00890C30" w:rsidP="00890C30">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665FF" id="_x0000_s1038" style="position:absolute;left:0;text-align:left;margin-left:301.95pt;margin-top:13.3pt;width:21.6pt;height:21.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">
                      <v:textbox>
                        <w:txbxContent>
                          <w:p w14:paraId="354A104A" w14:textId="597CA6BB" w:rsidR="00890C30" w:rsidRPr="00936260" w:rsidRDefault="00890C30" w:rsidP="00890C30">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725824" behindDoc="0" locked="0" layoutInCell="1" allowOverlap="1" wp14:anchorId="5F2784C1" wp14:editId="0A1CDA53">
                      <wp:simplePos x="0" y="0"/>
                      <wp:positionH relativeFrom="column">
                        <wp:posOffset>31750</wp:posOffset>
                      </wp:positionH>
                      <wp:positionV relativeFrom="paragraph">
                        <wp:posOffset>168910</wp:posOffset>
                      </wp:positionV>
                      <wp:extent cx="274320" cy="274320"/>
                      <wp:effectExtent l="0" t="0" r="11430" b="11430"/>
                      <wp:wrapNone/>
                      <wp:docPr id="266085305" name="Rechteck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593C953" w14:textId="77777777" w:rsidR="00890C30" w:rsidRDefault="00890C30" w:rsidP="00890C3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784C1" id="_x0000_s1039" style="position:absolute;left:0;text-align:left;margin-left:2.5pt;margin-top:13.3pt;width:21.6pt;height:21.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FxtEQIAACg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">
                      <v:textbox>
                        <w:txbxContent>
                          <w:p w14:paraId="7593C953" w14:textId="77777777" w:rsidR="00890C30" w:rsidRDefault="00890C30" w:rsidP="00890C30">
                            <w:pPr>
                              <w:rPr>
                                <w:lang w:val="nl-NL"/>
                              </w:rPr>
                            </w:pPr>
                            <w:r>
                              <w:rPr>
                                <w:lang w:val="nl-NL"/>
                              </w:rPr>
                              <w:t>X</w:t>
                            </w:r>
                          </w:p>
                        </w:txbxContent>
                      </v:textbox>
                    </v:rect>
                  </w:pict>
                </mc:Fallback>
              </mc:AlternateContent>
            </w:r>
            <w:r>
              <w:rPr>
                <w:sz w:val="20"/>
                <w:lang w:val="en-CA"/>
              </w:rPr>
              <w:t>01</w:t>
            </w:r>
            <w:r>
              <w:rPr>
                <w:sz w:val="20"/>
                <w:lang w:val="en-CA"/>
              </w:rPr>
              <w:tab/>
              <w:t>02</w:t>
            </w:r>
            <w:r>
              <w:rPr>
                <w:sz w:val="20"/>
                <w:lang w:val="en-CA"/>
              </w:rPr>
              <w:tab/>
              <w:t>03</w:t>
            </w:r>
            <w:r>
              <w:rPr>
                <w:sz w:val="20"/>
                <w:lang w:val="en-CA"/>
              </w:rPr>
              <w:tab/>
              <w:t>04</w:t>
            </w:r>
            <w:r>
              <w:rPr>
                <w:sz w:val="20"/>
                <w:lang w:val="en-CA"/>
              </w:rPr>
              <w:tab/>
              <w:t>05</w:t>
            </w:r>
            <w:r>
              <w:rPr>
                <w:sz w:val="20"/>
                <w:lang w:val="en-CA"/>
              </w:rPr>
              <w:tab/>
              <w:t>06</w:t>
            </w:r>
            <w:r>
              <w:rPr>
                <w:sz w:val="20"/>
                <w:lang w:val="en-CA"/>
              </w:rPr>
              <w:tab/>
              <w:t>07</w:t>
            </w:r>
          </w:p>
          <w:p w14:paraId="4824C90B"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46417ADF"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890C30" w14:paraId="07E45492" w14:textId="77777777" w:rsidTr="007E4787">
        <w:trPr>
          <w:cantSplit/>
          <w:trHeight w:val="342"/>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D6CD370" w14:textId="77777777" w:rsidR="00890C30"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2F858D0"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7C73F754"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890C30" w14:paraId="609D8229" w14:textId="77777777" w:rsidTr="007E4787">
        <w:trPr>
          <w:cantSplit/>
          <w:trHeight w:val="342"/>
        </w:trPr>
        <w:tc>
          <w:tcPr>
            <w:tcW w:w="2377"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D8D0CAD" w14:textId="77777777" w:rsidR="00890C30"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72C2610"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3BCE5CA"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0C85624"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890C30" w14:paraId="55957A03" w14:textId="77777777" w:rsidTr="007E4787">
        <w:trPr>
          <w:cantSplit/>
          <w:trHeight w:val="489"/>
        </w:trPr>
        <w:tc>
          <w:tcPr>
            <w:tcW w:w="2377" w:type="dxa"/>
            <w:vMerge/>
            <w:tcBorders>
              <w:top w:val="single" w:sz="4" w:space="0" w:color="auto"/>
              <w:left w:val="single" w:sz="4" w:space="0" w:color="auto"/>
              <w:bottom w:val="single" w:sz="4" w:space="0" w:color="auto"/>
              <w:right w:val="single" w:sz="4" w:space="0" w:color="auto"/>
            </w:tcBorders>
            <w:vAlign w:val="center"/>
            <w:hideMark/>
          </w:tcPr>
          <w:p w14:paraId="15974BFE" w14:textId="77777777" w:rsidR="00890C30" w:rsidRDefault="00890C30" w:rsidP="007E4787">
            <w:pPr>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84B14BB"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highlight w:val="yellow"/>
              </w:rPr>
              <w:t>XX</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3673263"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4904BB62"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890C30" w14:paraId="5B63CE86" w14:textId="77777777" w:rsidTr="007E4787">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276B601" w14:textId="77777777" w:rsidR="00890C30"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F313A4C"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E967211"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CA2C4C7"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890C30" w14:paraId="1BA644D2" w14:textId="77777777" w:rsidTr="007E4787">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EF6C86B" w14:textId="77777777" w:rsidR="00890C30" w:rsidRDefault="00890C3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C736D43"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73338C9C" w14:textId="77777777" w:rsidR="00890C30" w:rsidRDefault="00890C30"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54AAE16A" w14:textId="77777777" w:rsidR="00890C30" w:rsidRDefault="00890C30" w:rsidP="00890C30">
      <w:pPr>
        <w:rPr>
          <w:rFonts w:eastAsiaTheme="minorEastAsia"/>
        </w:rPr>
      </w:pPr>
    </w:p>
    <w:p w14:paraId="3A967108" w14:textId="77777777" w:rsidR="00890C30" w:rsidRDefault="00890C30" w:rsidP="00890C30"/>
    <w:p w14:paraId="30794392" w14:textId="77777777" w:rsidR="00206C2E" w:rsidRDefault="00206C2E"/>
    <w:p w14:paraId="79C28F0C" w14:textId="188603CA" w:rsidR="00C76F11" w:rsidRDefault="00C76F11">
      <w:pPr>
        <w:rPr>
          <w:rFonts w:eastAsia="MS Mincho"/>
          <w:lang w:eastAsia="ja-JP"/>
        </w:rPr>
      </w:pPr>
      <w:r>
        <w:br w:type="page"/>
      </w:r>
    </w:p>
    <w:p w14:paraId="3B00A8C6" w14:textId="1721864C" w:rsidR="002C44D4" w:rsidRDefault="002C44D4" w:rsidP="002C44D4">
      <w:pPr>
        <w:pStyle w:val="Heading1"/>
        <w:numPr>
          <w:ilvl w:val="0"/>
          <w:numId w:val="0"/>
        </w:numPr>
        <w:rPr>
          <w:rFonts w:eastAsiaTheme="minorEastAsia"/>
        </w:rPr>
      </w:pPr>
      <w:r>
        <w:rPr>
          <w:rFonts w:eastAsiaTheme="minorEastAsia"/>
        </w:rPr>
        <w:lastRenderedPageBreak/>
        <w:t>TASK ###</w:t>
      </w:r>
      <w:r>
        <w:rPr>
          <w:rFonts w:eastAsiaTheme="minorEastAsia"/>
        </w:rPr>
        <w:tab/>
      </w:r>
      <w:r w:rsidR="00E938AC" w:rsidRPr="00E938AC">
        <w:rPr>
          <w:rFonts w:eastAsiaTheme="minorEastAsia"/>
        </w:rPr>
        <w:t xml:space="preserve">Training </w:t>
      </w:r>
      <w:r w:rsidR="00C97CE7">
        <w:rPr>
          <w:rFonts w:eastAsiaTheme="minorEastAsia"/>
        </w:rPr>
        <w:t>o</w:t>
      </w:r>
      <w:r w:rsidR="00E938AC" w:rsidRPr="00E938AC">
        <w:rPr>
          <w:rFonts w:eastAsiaTheme="minorEastAsia"/>
        </w:rPr>
        <w:t>n implementation of digital solutions (data analytics &amp; maritime informatics)</w:t>
      </w:r>
    </w:p>
    <w:p w14:paraId="2A09A17B" w14:textId="6CB35F72" w:rsidR="001C4EFE" w:rsidRPr="001C4EFE" w:rsidRDefault="001C4EFE" w:rsidP="001C4EFE">
      <w:pPr>
        <w:pStyle w:val="BodyText"/>
        <w:rPr>
          <w:lang w:eastAsia="de-DE"/>
        </w:rPr>
      </w:pPr>
      <w:r>
        <w:rPr>
          <w:lang w:eastAsia="de-DE"/>
        </w:rPr>
        <w:t>IALA Work Programme 2023-2027 reference: S10</w:t>
      </w:r>
      <w:r w:rsidR="00857DF0">
        <w:rPr>
          <w:lang w:eastAsia="de-DE"/>
        </w:rPr>
        <w:t>5</w:t>
      </w:r>
      <w:r>
        <w:rPr>
          <w:lang w:eastAsia="de-DE"/>
        </w:rPr>
        <w:t xml:space="preserve">0, </w:t>
      </w:r>
      <w:r w:rsidR="00857DF0">
        <w:rPr>
          <w:lang w:eastAsia="de-DE"/>
        </w:rPr>
        <w:t>5</w:t>
      </w:r>
      <w:r>
        <w:rPr>
          <w:lang w:eastAsia="de-DE"/>
        </w:rPr>
        <w:t>.1</w:t>
      </w: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2C44D4" w14:paraId="3DEC8D01" w14:textId="77777777" w:rsidTr="007E4787">
        <w:trPr>
          <w:cantSplit/>
          <w:trHeight w:val="428"/>
        </w:trPr>
        <w:tc>
          <w:tcPr>
            <w:tcW w:w="2377" w:type="dxa"/>
            <w:tcBorders>
              <w:top w:val="single" w:sz="4" w:space="0" w:color="auto"/>
              <w:left w:val="single" w:sz="4" w:space="0" w:color="auto"/>
              <w:bottom w:val="single" w:sz="4" w:space="0" w:color="auto"/>
              <w:right w:val="single" w:sz="4" w:space="0" w:color="auto"/>
            </w:tcBorders>
            <w:hideMark/>
          </w:tcPr>
          <w:p w14:paraId="23577DA9" w14:textId="77777777" w:rsidR="002C44D4" w:rsidRDefault="002C44D4"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5" w:type="dxa"/>
            <w:gridSpan w:val="3"/>
            <w:tcBorders>
              <w:top w:val="single" w:sz="4" w:space="0" w:color="auto"/>
              <w:left w:val="single" w:sz="4" w:space="0" w:color="auto"/>
              <w:bottom w:val="single" w:sz="4" w:space="0" w:color="auto"/>
              <w:right w:val="single" w:sz="4" w:space="0" w:color="auto"/>
            </w:tcBorders>
            <w:hideMark/>
          </w:tcPr>
          <w:p w14:paraId="7A7EF4CD" w14:textId="77777777" w:rsidR="00386681" w:rsidRPr="00386681" w:rsidRDefault="00386681" w:rsidP="0038668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386681">
              <w:rPr>
                <w:bCs/>
                <w:iCs/>
                <w:snapToGrid w:val="0"/>
                <w:sz w:val="20"/>
                <w:szCs w:val="20"/>
              </w:rPr>
              <w:t xml:space="preserve">S1050 – Training and Certification </w:t>
            </w:r>
          </w:p>
          <w:p w14:paraId="3B155F0F" w14:textId="738251CF" w:rsidR="002C44D4" w:rsidRPr="00206C2E" w:rsidRDefault="00386681" w:rsidP="0038668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386681">
              <w:rPr>
                <w:bCs/>
                <w:iCs/>
                <w:snapToGrid w:val="0"/>
                <w:sz w:val="20"/>
                <w:szCs w:val="20"/>
              </w:rPr>
              <w:t>S1060 – Digital Communication Technologies</w:t>
            </w:r>
          </w:p>
        </w:tc>
      </w:tr>
      <w:tr w:rsidR="002C44D4" w14:paraId="0E142FAF" w14:textId="77777777" w:rsidTr="007E4787">
        <w:trPr>
          <w:cantSplit/>
          <w:trHeight w:val="491"/>
        </w:trPr>
        <w:tc>
          <w:tcPr>
            <w:tcW w:w="2377" w:type="dxa"/>
            <w:tcBorders>
              <w:top w:val="single" w:sz="4" w:space="0" w:color="auto"/>
              <w:left w:val="single" w:sz="4" w:space="0" w:color="auto"/>
              <w:bottom w:val="single" w:sz="4" w:space="0" w:color="auto"/>
              <w:right w:val="single" w:sz="4" w:space="0" w:color="auto"/>
            </w:tcBorders>
            <w:hideMark/>
          </w:tcPr>
          <w:p w14:paraId="36EA2EF0" w14:textId="77777777" w:rsidR="002C44D4" w:rsidRDefault="002C44D4"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5" w:type="dxa"/>
            <w:gridSpan w:val="3"/>
            <w:tcBorders>
              <w:top w:val="single" w:sz="4" w:space="0" w:color="auto"/>
              <w:left w:val="single" w:sz="4" w:space="0" w:color="auto"/>
              <w:bottom w:val="single" w:sz="4" w:space="0" w:color="auto"/>
              <w:right w:val="single" w:sz="4" w:space="0" w:color="auto"/>
            </w:tcBorders>
            <w:hideMark/>
          </w:tcPr>
          <w:p w14:paraId="51178348" w14:textId="174D0CA8" w:rsidR="002C44D4" w:rsidRPr="00206C2E" w:rsidRDefault="00AB4C5C"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Training and Assessment</w:t>
            </w:r>
            <w:r w:rsidR="00386681">
              <w:rPr>
                <w:bCs/>
                <w:iCs/>
                <w:snapToGrid w:val="0"/>
                <w:sz w:val="20"/>
                <w:szCs w:val="20"/>
              </w:rPr>
              <w:t xml:space="preserve"> / </w:t>
            </w:r>
            <w:r w:rsidR="002C485E" w:rsidRPr="002C485E">
              <w:rPr>
                <w:bCs/>
                <w:iCs/>
                <w:snapToGrid w:val="0"/>
                <w:sz w:val="20"/>
                <w:szCs w:val="20"/>
              </w:rPr>
              <w:t>Training in implementation of digital solutions (data analytics &amp; maritime informatics)</w:t>
            </w:r>
          </w:p>
        </w:tc>
      </w:tr>
      <w:tr w:rsidR="002C44D4" w:rsidRPr="00DA4988" w14:paraId="0CD34BF7" w14:textId="77777777" w:rsidTr="007E4787">
        <w:trPr>
          <w:cantSplit/>
          <w:trHeight w:val="712"/>
        </w:trPr>
        <w:tc>
          <w:tcPr>
            <w:tcW w:w="2377" w:type="dxa"/>
            <w:tcBorders>
              <w:top w:val="single" w:sz="4" w:space="0" w:color="auto"/>
              <w:left w:val="single" w:sz="4" w:space="0" w:color="auto"/>
              <w:bottom w:val="single" w:sz="4" w:space="0" w:color="auto"/>
              <w:right w:val="single" w:sz="4" w:space="0" w:color="auto"/>
            </w:tcBorders>
            <w:hideMark/>
          </w:tcPr>
          <w:p w14:paraId="37760DD6" w14:textId="77777777" w:rsidR="002C44D4" w:rsidRDefault="002C44D4"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5" w:type="dxa"/>
            <w:gridSpan w:val="3"/>
            <w:tcBorders>
              <w:top w:val="single" w:sz="4" w:space="0" w:color="auto"/>
              <w:left w:val="single" w:sz="4" w:space="0" w:color="auto"/>
              <w:bottom w:val="single" w:sz="4" w:space="0" w:color="auto"/>
              <w:right w:val="single" w:sz="4" w:space="0" w:color="auto"/>
            </w:tcBorders>
            <w:hideMark/>
          </w:tcPr>
          <w:p w14:paraId="26EA0038" w14:textId="7277EFC8" w:rsidR="002C44D4" w:rsidRDefault="00AB4C5C"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AB4C5C">
              <w:rPr>
                <w:bCs/>
                <w:iCs/>
                <w:snapToGrid w:val="0"/>
                <w:sz w:val="20"/>
                <w:szCs w:val="20"/>
              </w:rPr>
              <w:t xml:space="preserve">Develop a guideline on skills related to the digital environment, such as data analytics and maritime informatics </w:t>
            </w:r>
            <w:del w:id="116" w:author="Jillian Carson-Jackson" w:date="2023-09-28T20:26:00Z">
              <w:r w:rsidRPr="00AB4C5C" w:rsidDel="00B3761D">
                <w:rPr>
                  <w:bCs/>
                  <w:iCs/>
                  <w:snapToGrid w:val="0"/>
                  <w:sz w:val="20"/>
                  <w:szCs w:val="20"/>
                </w:rPr>
                <w:delText xml:space="preserve">and associated training programs </w:delText>
              </w:r>
            </w:del>
            <w:r w:rsidRPr="00AB4C5C">
              <w:rPr>
                <w:bCs/>
                <w:iCs/>
                <w:snapToGrid w:val="0"/>
                <w:sz w:val="20"/>
                <w:szCs w:val="20"/>
              </w:rPr>
              <w:t xml:space="preserve">with </w:t>
            </w:r>
            <w:ins w:id="117" w:author="Jillian Carson-Jackson" w:date="2023-09-28T19:51:00Z">
              <w:r w:rsidR="0079499E">
                <w:rPr>
                  <w:bCs/>
                  <w:iCs/>
                  <w:snapToGrid w:val="0"/>
                  <w:sz w:val="20"/>
                  <w:szCs w:val="20"/>
                </w:rPr>
                <w:t xml:space="preserve">IALA </w:t>
              </w:r>
            </w:ins>
            <w:r w:rsidRPr="00AB4C5C">
              <w:rPr>
                <w:bCs/>
                <w:iCs/>
                <w:snapToGrid w:val="0"/>
                <w:sz w:val="20"/>
                <w:szCs w:val="20"/>
              </w:rPr>
              <w:t>WWA.</w:t>
            </w:r>
          </w:p>
          <w:p w14:paraId="46FDAC99" w14:textId="1E3AE0EE" w:rsidR="000860B0" w:rsidRPr="00206C2E" w:rsidRDefault="000860B0"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0860B0">
              <w:rPr>
                <w:bCs/>
                <w:iCs/>
                <w:snapToGrid w:val="0"/>
                <w:sz w:val="20"/>
                <w:szCs w:val="20"/>
              </w:rPr>
              <w:t xml:space="preserve">Work with IALA WWA on </w:t>
            </w:r>
            <w:ins w:id="118" w:author="Jillian Carson-Jackson" w:date="2023-09-28T20:26:00Z">
              <w:r w:rsidR="00824ECC">
                <w:rPr>
                  <w:bCs/>
                  <w:iCs/>
                  <w:snapToGrid w:val="0"/>
                  <w:sz w:val="20"/>
                  <w:szCs w:val="20"/>
                </w:rPr>
                <w:t xml:space="preserve">content for </w:t>
              </w:r>
            </w:ins>
            <w:r w:rsidRPr="000860B0">
              <w:rPr>
                <w:bCs/>
                <w:iCs/>
                <w:snapToGrid w:val="0"/>
                <w:sz w:val="20"/>
                <w:szCs w:val="20"/>
              </w:rPr>
              <w:t>possible model course / integration of digital intelligence into existing IALA model courses</w:t>
            </w:r>
            <w:ins w:id="119" w:author="Jillian Carson-Jackson" w:date="2023-09-28T20:26:00Z">
              <w:r w:rsidR="00824ECC">
                <w:rPr>
                  <w:bCs/>
                  <w:iCs/>
                  <w:snapToGrid w:val="0"/>
                  <w:sz w:val="20"/>
                  <w:szCs w:val="20"/>
                </w:rPr>
                <w:t xml:space="preserve"> or other training solutions</w:t>
              </w:r>
            </w:ins>
            <w:r>
              <w:rPr>
                <w:bCs/>
                <w:iCs/>
                <w:snapToGrid w:val="0"/>
                <w:sz w:val="20"/>
                <w:szCs w:val="20"/>
              </w:rPr>
              <w:t>.</w:t>
            </w:r>
          </w:p>
        </w:tc>
      </w:tr>
      <w:tr w:rsidR="002C44D4" w:rsidRPr="00DA4988" w14:paraId="2C9E5405" w14:textId="77777777" w:rsidTr="007E4787">
        <w:trPr>
          <w:cantSplit/>
          <w:trHeight w:val="466"/>
        </w:trPr>
        <w:tc>
          <w:tcPr>
            <w:tcW w:w="2377" w:type="dxa"/>
            <w:tcBorders>
              <w:top w:val="single" w:sz="4" w:space="0" w:color="auto"/>
              <w:left w:val="single" w:sz="4" w:space="0" w:color="auto"/>
              <w:bottom w:val="single" w:sz="4" w:space="0" w:color="auto"/>
              <w:right w:val="single" w:sz="4" w:space="0" w:color="auto"/>
            </w:tcBorders>
            <w:hideMark/>
          </w:tcPr>
          <w:p w14:paraId="2116092A" w14:textId="77777777" w:rsidR="002C44D4" w:rsidRDefault="002C44D4"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5" w:type="dxa"/>
            <w:gridSpan w:val="3"/>
            <w:tcBorders>
              <w:top w:val="single" w:sz="4" w:space="0" w:color="auto"/>
              <w:left w:val="single" w:sz="4" w:space="0" w:color="auto"/>
              <w:bottom w:val="single" w:sz="4" w:space="0" w:color="auto"/>
              <w:right w:val="single" w:sz="4" w:space="0" w:color="auto"/>
            </w:tcBorders>
            <w:hideMark/>
          </w:tcPr>
          <w:p w14:paraId="656A6034" w14:textId="73C24151" w:rsidR="002C44D4" w:rsidRDefault="002C44D4"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 xml:space="preserve">To </w:t>
            </w:r>
            <w:r w:rsidR="000860B0">
              <w:rPr>
                <w:bCs/>
                <w:iCs/>
                <w:snapToGrid w:val="0"/>
                <w:sz w:val="20"/>
                <w:szCs w:val="20"/>
              </w:rPr>
              <w:t>develop training on the implementation of digital solutions</w:t>
            </w:r>
            <w:r w:rsidR="00AE5BB1">
              <w:rPr>
                <w:bCs/>
                <w:iCs/>
                <w:snapToGrid w:val="0"/>
                <w:sz w:val="20"/>
                <w:szCs w:val="20"/>
              </w:rPr>
              <w:t xml:space="preserve"> in </w:t>
            </w:r>
            <w:ins w:id="120" w:author="Jillian Carson-Jackson" w:date="2023-09-28T20:28:00Z">
              <w:r w:rsidR="00EA7C8B">
                <w:rPr>
                  <w:bCs/>
                  <w:iCs/>
                  <w:snapToGrid w:val="0"/>
                  <w:sz w:val="20"/>
                  <w:szCs w:val="20"/>
                </w:rPr>
                <w:t xml:space="preserve">Maritime </w:t>
              </w:r>
            </w:ins>
            <w:del w:id="121" w:author="Jillian Carson-Jackson" w:date="2023-09-28T20:28:00Z">
              <w:r w:rsidR="00AE5BB1" w:rsidDel="00EA7C8B">
                <w:rPr>
                  <w:bCs/>
                  <w:iCs/>
                  <w:snapToGrid w:val="0"/>
                  <w:sz w:val="20"/>
                  <w:szCs w:val="20"/>
                </w:rPr>
                <w:delText xml:space="preserve">the port and </w:delText>
              </w:r>
            </w:del>
            <w:r w:rsidR="00AE5BB1">
              <w:rPr>
                <w:bCs/>
                <w:iCs/>
                <w:snapToGrid w:val="0"/>
                <w:sz w:val="20"/>
                <w:szCs w:val="20"/>
              </w:rPr>
              <w:t>AtoN environment</w:t>
            </w:r>
            <w:r>
              <w:rPr>
                <w:bCs/>
                <w:iCs/>
                <w:snapToGrid w:val="0"/>
                <w:sz w:val="20"/>
                <w:szCs w:val="20"/>
              </w:rPr>
              <w:t>:</w:t>
            </w:r>
          </w:p>
          <w:p w14:paraId="7DDBE3D5" w14:textId="604E22CC" w:rsidR="00557A18" w:rsidRDefault="00557A18" w:rsidP="00557A18">
            <w:pPr>
              <w:pStyle w:val="ListBullet"/>
              <w:rPr>
                <w:ins w:id="122" w:author="Jillian Carson-Jackson" w:date="2023-09-28T19:57:00Z"/>
              </w:rPr>
            </w:pPr>
            <w:r w:rsidRPr="00804982">
              <w:t>Scan</w:t>
            </w:r>
            <w:ins w:id="123" w:author="Jillian Carson-Jackson" w:date="2023-09-28T19:52:00Z">
              <w:r w:rsidR="00663C17">
                <w:t xml:space="preserve"> maritime</w:t>
              </w:r>
            </w:ins>
            <w:r w:rsidRPr="00804982">
              <w:t xml:space="preserve"> industry / related industries and identify skill sets required in an increasingly digital environment</w:t>
            </w:r>
          </w:p>
          <w:p w14:paraId="601C9654" w14:textId="53D54ED1" w:rsidR="00A05BC3" w:rsidRDefault="0085197B" w:rsidP="00557A18">
            <w:pPr>
              <w:pStyle w:val="ListBullet"/>
              <w:rPr>
                <w:ins w:id="124" w:author="Jillian Carson-Jackson" w:date="2023-09-28T20:29:00Z"/>
              </w:rPr>
            </w:pPr>
            <w:ins w:id="125" w:author="Jillian Carson-Jackson" w:date="2023-09-28T19:58:00Z">
              <w:r>
                <w:t xml:space="preserve">Review </w:t>
              </w:r>
            </w:ins>
            <w:ins w:id="126" w:author="Jillian Carson-Jackson" w:date="2023-09-28T20:17:00Z">
              <w:r w:rsidR="00F12227">
                <w:t xml:space="preserve">the </w:t>
              </w:r>
            </w:ins>
            <w:ins w:id="127" w:author="Jillian Carson-Jackson" w:date="2023-09-28T19:59:00Z">
              <w:r w:rsidR="00F2239A">
                <w:t xml:space="preserve">focus of the training: risk assessment; monitoring (remote monitoring) of </w:t>
              </w:r>
              <w:r w:rsidR="00BF49A8">
                <w:t>assets; a</w:t>
              </w:r>
            </w:ins>
            <w:ins w:id="128" w:author="Jillian Carson-Jackson" w:date="2023-09-28T20:00:00Z">
              <w:r w:rsidR="00BF49A8">
                <w:t>nd identify skills required</w:t>
              </w:r>
            </w:ins>
          </w:p>
          <w:p w14:paraId="2C474BBF" w14:textId="6FC3B3AF" w:rsidR="00D6591E" w:rsidRDefault="00D6591E" w:rsidP="00557A18">
            <w:pPr>
              <w:pStyle w:val="ListBullet"/>
              <w:rPr>
                <w:ins w:id="129" w:author="Jillian Carson-Jackson" w:date="2023-09-28T20:02:00Z"/>
              </w:rPr>
            </w:pPr>
            <w:ins w:id="130" w:author="Jillian Carson-Jackson" w:date="2023-09-28T20:29:00Z">
              <w:r>
                <w:t>Based on developing technology, analyse new tasks that will be required</w:t>
              </w:r>
            </w:ins>
          </w:p>
          <w:p w14:paraId="184ACC81" w14:textId="5DE148ED" w:rsidR="001E1284" w:rsidRPr="00804982" w:rsidRDefault="001E1284" w:rsidP="00557A18">
            <w:pPr>
              <w:pStyle w:val="ListBullet"/>
            </w:pPr>
            <w:ins w:id="131" w:author="Jillian Carson-Jackson" w:date="2023-09-28T20:02:00Z">
              <w:r>
                <w:t xml:space="preserve">Develop a lexicon of digital terms in the </w:t>
              </w:r>
            </w:ins>
            <w:ins w:id="132" w:author="Jillian Carson-Jackson" w:date="2023-09-28T21:04:00Z">
              <w:r w:rsidR="00E54D3D">
                <w:t>Marine</w:t>
              </w:r>
            </w:ins>
            <w:ins w:id="133" w:author="Jillian Carson-Jackson" w:date="2023-09-28T20:04:00Z">
              <w:r w:rsidR="00C513B3">
                <w:t xml:space="preserve"> </w:t>
              </w:r>
            </w:ins>
            <w:ins w:id="134" w:author="Jillian Carson-Jackson" w:date="2023-09-28T20:02:00Z">
              <w:r w:rsidR="00855529">
                <w:t>AtoN environment</w:t>
              </w:r>
            </w:ins>
          </w:p>
          <w:p w14:paraId="7D992FD4" w14:textId="07090621" w:rsidR="00E455FD" w:rsidRPr="00804982" w:rsidDel="00023A46" w:rsidRDefault="00557A18" w:rsidP="00A222D8">
            <w:pPr>
              <w:pStyle w:val="ListBullet"/>
              <w:rPr>
                <w:del w:id="135" w:author="Jillian Carson-Jackson" w:date="2023-09-28T20:41:00Z"/>
              </w:rPr>
            </w:pPr>
            <w:r w:rsidRPr="00804982">
              <w:t>Identify existing training on digital intelligence, data analytics, maritime informatics</w:t>
            </w:r>
            <w:ins w:id="136" w:author="Jillian Carson-Jackson" w:date="2023-09-28T20:41:00Z">
              <w:r w:rsidR="00023A46">
                <w:t>, data sharing</w:t>
              </w:r>
            </w:ins>
            <w:r w:rsidRPr="00804982">
              <w:t xml:space="preserve"> </w:t>
            </w:r>
          </w:p>
          <w:p w14:paraId="2762649B" w14:textId="07CCF7F8" w:rsidR="00557A18" w:rsidRPr="00804982" w:rsidRDefault="00557A18" w:rsidP="00557A18">
            <w:pPr>
              <w:pStyle w:val="ListBullet"/>
            </w:pPr>
            <w:r w:rsidRPr="00804982">
              <w:t>Work</w:t>
            </w:r>
            <w:del w:id="137" w:author="Jillian Carson-Jackson" w:date="2023-09-28T18:41:00Z">
              <w:r w:rsidRPr="00804982" w:rsidDel="00324958">
                <w:delText>ing</w:delText>
              </w:r>
            </w:del>
            <w:r w:rsidRPr="00804982">
              <w:t xml:space="preserve"> with IALA WWA identify requirements of IALA members regarding training to address digital developments </w:t>
            </w:r>
          </w:p>
          <w:p w14:paraId="04BA5BDD" w14:textId="7B4DADEB" w:rsidR="00557A18" w:rsidRPr="00804982" w:rsidRDefault="00557A18" w:rsidP="00557A18">
            <w:pPr>
              <w:pStyle w:val="ListBullet"/>
            </w:pPr>
            <w:r w:rsidRPr="00804982">
              <w:t>Based on analysis / gap analysis</w:t>
            </w:r>
            <w:ins w:id="138" w:author="Jillian Carson-Jackson" w:date="2023-09-28T18:41:00Z">
              <w:r w:rsidR="00324958">
                <w:t>,</w:t>
              </w:r>
            </w:ins>
            <w:r w:rsidRPr="00804982">
              <w:t xml:space="preserve"> develop a guideline on training to support the implementation of digital technologies in </w:t>
            </w:r>
            <w:del w:id="139" w:author="Jillian Carson-Jackson" w:date="2023-09-28T20:00:00Z">
              <w:r w:rsidRPr="00804982" w:rsidDel="00B9290B">
                <w:delText>the AtoN / Port environment</w:delText>
              </w:r>
            </w:del>
            <w:ins w:id="140" w:author="Jillian Carson-Jackson" w:date="2023-09-28T20:00:00Z">
              <w:r w:rsidR="00B9290B">
                <w:t>waterways</w:t>
              </w:r>
            </w:ins>
          </w:p>
          <w:p w14:paraId="35D3EC9E" w14:textId="30536893" w:rsidR="002C44D4" w:rsidRPr="005D3332" w:rsidRDefault="00557A18" w:rsidP="00557A18">
            <w:pPr>
              <w:pStyle w:val="ListBullet"/>
            </w:pPr>
            <w:r w:rsidRPr="00804982">
              <w:t xml:space="preserve">If determined appropriate, work with IALA WWA to develop a model course / content </w:t>
            </w:r>
            <w:del w:id="141" w:author="Jillian Carson-Jackson" w:date="2023-09-28T20:18:00Z">
              <w:r w:rsidRPr="00804982" w:rsidDel="00EC577B">
                <w:delText>for existing model courses related</w:delText>
              </w:r>
            </w:del>
            <w:ins w:id="142" w:author="Jillian Carson-Jackson" w:date="2023-09-28T20:18:00Z">
              <w:r w:rsidR="00EC577B">
                <w:t xml:space="preserve">to support </w:t>
              </w:r>
              <w:r w:rsidR="00882094">
                <w:t>training on</w:t>
              </w:r>
            </w:ins>
            <w:r w:rsidRPr="00804982">
              <w:t xml:space="preserve"> </w:t>
            </w:r>
            <w:del w:id="143" w:author="Jillian Carson-Jackson" w:date="2023-09-28T20:19:00Z">
              <w:r w:rsidRPr="00804982" w:rsidDel="00882094">
                <w:delText xml:space="preserve">to </w:delText>
              </w:r>
            </w:del>
            <w:r w:rsidRPr="00804982">
              <w:t>digital intelligence</w:t>
            </w:r>
            <w:r w:rsidR="002C44D4" w:rsidRPr="00045DE2">
              <w:t>.</w:t>
            </w:r>
          </w:p>
          <w:p w14:paraId="1E292C89"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(Describe the objective/s of the task)</w:t>
            </w:r>
          </w:p>
        </w:tc>
      </w:tr>
      <w:tr w:rsidR="002C44D4" w:rsidRPr="00DA4988" w14:paraId="165CCFD4" w14:textId="77777777" w:rsidTr="007E4787">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510A0BE6" w14:textId="77777777" w:rsidR="002C44D4" w:rsidRDefault="002C44D4"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w:t>
            </w:r>
          </w:p>
        </w:tc>
        <w:tc>
          <w:tcPr>
            <w:tcW w:w="7235" w:type="dxa"/>
            <w:gridSpan w:val="3"/>
            <w:tcBorders>
              <w:top w:val="single" w:sz="4" w:space="0" w:color="auto"/>
              <w:left w:val="single" w:sz="4" w:space="0" w:color="auto"/>
              <w:bottom w:val="single" w:sz="4" w:space="0" w:color="auto"/>
              <w:right w:val="single" w:sz="4" w:space="0" w:color="auto"/>
            </w:tcBorders>
            <w:hideMark/>
          </w:tcPr>
          <w:p w14:paraId="0301C380" w14:textId="4FA114AF" w:rsidR="00AE5BB1" w:rsidRPr="006A08CC" w:rsidRDefault="00AE5BB1" w:rsidP="00AE5BB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A08CC">
              <w:rPr>
                <w:bCs/>
                <w:iCs/>
                <w:snapToGrid w:val="0"/>
                <w:sz w:val="20"/>
                <w:szCs w:val="20"/>
              </w:rPr>
              <w:t xml:space="preserve">New IALA guideline on digital intelligence in the </w:t>
            </w:r>
            <w:del w:id="144" w:author="Jillian Carson-Jackson" w:date="2023-09-28T20:28:00Z">
              <w:r w:rsidRPr="006A08CC" w:rsidDel="00EA7C8B">
                <w:rPr>
                  <w:bCs/>
                  <w:iCs/>
                  <w:snapToGrid w:val="0"/>
                  <w:sz w:val="20"/>
                  <w:szCs w:val="20"/>
                </w:rPr>
                <w:delText>port and</w:delText>
              </w:r>
            </w:del>
            <w:ins w:id="145" w:author="Jillian Carson-Jackson" w:date="2023-09-28T21:04:00Z">
              <w:r w:rsidR="00E54D3D">
                <w:rPr>
                  <w:bCs/>
                  <w:iCs/>
                  <w:snapToGrid w:val="0"/>
                  <w:sz w:val="20"/>
                  <w:szCs w:val="20"/>
                </w:rPr>
                <w:t xml:space="preserve"> Marine</w:t>
              </w:r>
            </w:ins>
            <w:r w:rsidRPr="006A08CC">
              <w:rPr>
                <w:bCs/>
                <w:iCs/>
                <w:snapToGrid w:val="0"/>
                <w:sz w:val="20"/>
                <w:szCs w:val="20"/>
              </w:rPr>
              <w:t xml:space="preserve"> AtoN environment. </w:t>
            </w:r>
          </w:p>
          <w:p w14:paraId="0977465B" w14:textId="2B59602A" w:rsidR="002C44D4" w:rsidRDefault="00AE5BB1" w:rsidP="00AE5BB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6A08CC">
              <w:rPr>
                <w:bCs/>
                <w:iCs/>
                <w:snapToGrid w:val="0"/>
                <w:sz w:val="20"/>
                <w:szCs w:val="20"/>
              </w:rPr>
              <w:t xml:space="preserve">Development of content </w:t>
            </w:r>
            <w:ins w:id="146" w:author="Jillian Carson-Jackson" w:date="2023-09-28T20:23:00Z">
              <w:r w:rsidR="003A0432">
                <w:rPr>
                  <w:bCs/>
                  <w:iCs/>
                  <w:snapToGrid w:val="0"/>
                  <w:sz w:val="20"/>
                  <w:szCs w:val="20"/>
                </w:rPr>
                <w:t>on</w:t>
              </w:r>
            </w:ins>
            <w:ins w:id="147" w:author="Jillian Carson-Jackson" w:date="2023-09-28T20:24:00Z">
              <w:r w:rsidR="00F27BEC">
                <w:rPr>
                  <w:bCs/>
                  <w:iCs/>
                  <w:snapToGrid w:val="0"/>
                  <w:sz w:val="20"/>
                  <w:szCs w:val="20"/>
                </w:rPr>
                <w:t xml:space="preserve"> current and</w:t>
              </w:r>
            </w:ins>
            <w:ins w:id="148" w:author="Jillian Carson-Jackson" w:date="2023-09-28T20:23:00Z">
              <w:r w:rsidR="003A0432">
                <w:rPr>
                  <w:bCs/>
                  <w:iCs/>
                  <w:snapToGrid w:val="0"/>
                  <w:sz w:val="20"/>
                  <w:szCs w:val="20"/>
                </w:rPr>
                <w:t xml:space="preserve"> new and emerging technologies </w:t>
              </w:r>
            </w:ins>
            <w:r w:rsidRPr="006A08CC">
              <w:rPr>
                <w:bCs/>
                <w:iCs/>
                <w:snapToGrid w:val="0"/>
                <w:sz w:val="20"/>
                <w:szCs w:val="20"/>
              </w:rPr>
              <w:t>for possible training programs related to digital intelligence (with IALA WWA)</w:t>
            </w:r>
            <w:r w:rsidR="002C44D4" w:rsidRPr="00311DC2">
              <w:rPr>
                <w:bCs/>
                <w:iCs/>
                <w:snapToGrid w:val="0"/>
                <w:sz w:val="20"/>
                <w:szCs w:val="20"/>
              </w:rPr>
              <w:t xml:space="preserve">.  </w:t>
            </w:r>
          </w:p>
          <w:p w14:paraId="3FD2D5B1"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snapToGrid w:val="0"/>
                <w:sz w:val="16"/>
                <w:szCs w:val="16"/>
              </w:rPr>
              <w:t>(Describe the expected outcome: e.g. Recommendation, Guideline or Other)</w:t>
            </w:r>
          </w:p>
        </w:tc>
      </w:tr>
      <w:tr w:rsidR="002C44D4" w:rsidRPr="00DA4988" w14:paraId="4A549FD5" w14:textId="77777777" w:rsidTr="007E4787">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019DBA68" w14:textId="77777777" w:rsidR="002C44D4" w:rsidRDefault="002C44D4"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5" w:type="dxa"/>
            <w:gridSpan w:val="3"/>
            <w:tcBorders>
              <w:top w:val="single" w:sz="4" w:space="0" w:color="auto"/>
              <w:left w:val="single" w:sz="4" w:space="0" w:color="auto"/>
              <w:bottom w:val="single" w:sz="4" w:space="0" w:color="auto"/>
              <w:right w:val="single" w:sz="4" w:space="0" w:color="auto"/>
            </w:tcBorders>
            <w:hideMark/>
          </w:tcPr>
          <w:p w14:paraId="615B6D7A" w14:textId="77777777" w:rsidR="00931EC8" w:rsidRPr="005E77F5" w:rsidRDefault="00931EC8" w:rsidP="00931EC8">
            <w:pPr>
              <w:pStyle w:val="BodyText"/>
              <w:tabs>
                <w:tab w:val="left" w:pos="720"/>
              </w:tabs>
              <w:rPr>
                <w:bCs/>
                <w:iCs/>
              </w:rPr>
            </w:pPr>
            <w:r w:rsidRPr="005E77F5">
              <w:rPr>
                <w:bCs/>
                <w:iCs/>
              </w:rPr>
              <w:t xml:space="preserve">The digital transformation of the maritime environment continues to bring about significant change in </w:t>
            </w:r>
            <w:r>
              <w:rPr>
                <w:bCs/>
                <w:iCs/>
              </w:rPr>
              <w:t xml:space="preserve">operations and competence requirements for personnel. </w:t>
            </w:r>
          </w:p>
          <w:p w14:paraId="2C487AA3" w14:textId="4D3154F5" w:rsidR="002C44D4" w:rsidRDefault="00931EC8" w:rsidP="00931EC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noProof/>
                <w:snapToGrid w:val="0"/>
                <w:sz w:val="20"/>
                <w:szCs w:val="20"/>
              </w:rPr>
            </w:pPr>
            <w:r w:rsidRPr="005E77F5">
              <w:rPr>
                <w:bCs/>
                <w:iCs/>
                <w:snapToGrid w:val="0"/>
                <w:sz w:val="20"/>
                <w:szCs w:val="20"/>
              </w:rPr>
              <w:t xml:space="preserve">While there are many developments, these require a structured approach to </w:t>
            </w:r>
            <w:r>
              <w:rPr>
                <w:bCs/>
                <w:iCs/>
                <w:snapToGrid w:val="0"/>
                <w:sz w:val="20"/>
                <w:szCs w:val="20"/>
              </w:rPr>
              <w:t>provide education and training for existing personnel and for new personnel</w:t>
            </w:r>
            <w:r w:rsidRPr="005E77F5">
              <w:rPr>
                <w:bCs/>
                <w:iCs/>
                <w:snapToGrid w:val="0"/>
                <w:sz w:val="20"/>
                <w:szCs w:val="20"/>
              </w:rPr>
              <w:t xml:space="preserve">.  There are examples of international best practice that can be drawn upon </w:t>
            </w:r>
            <w:r>
              <w:rPr>
                <w:bCs/>
                <w:iCs/>
                <w:snapToGrid w:val="0"/>
                <w:sz w:val="20"/>
                <w:szCs w:val="20"/>
              </w:rPr>
              <w:t>support this work, including the work of the IALA WWA</w:t>
            </w:r>
            <w:r w:rsidR="002C44D4">
              <w:rPr>
                <w:bCs/>
                <w:iCs/>
                <w:snapToGrid w:val="0"/>
                <w:sz w:val="20"/>
                <w:szCs w:val="20"/>
              </w:rPr>
              <w:t>.</w:t>
            </w:r>
          </w:p>
          <w:p w14:paraId="73958678"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noProof/>
                <w:snapToGrid w:val="0"/>
                <w:sz w:val="16"/>
                <w:szCs w:val="16"/>
              </w:rPr>
              <w:t>(Describe briefly why this task should be included in the Work Programme)</w:t>
            </w:r>
          </w:p>
        </w:tc>
      </w:tr>
      <w:tr w:rsidR="002C44D4" w:rsidRPr="00DA4988" w14:paraId="3C40F99D" w14:textId="77777777" w:rsidTr="007E4787">
        <w:trPr>
          <w:cantSplit/>
          <w:trHeight w:val="854"/>
        </w:trPr>
        <w:tc>
          <w:tcPr>
            <w:tcW w:w="2377" w:type="dxa"/>
            <w:tcBorders>
              <w:top w:val="single" w:sz="4" w:space="0" w:color="auto"/>
              <w:left w:val="single" w:sz="4" w:space="0" w:color="auto"/>
              <w:bottom w:val="single" w:sz="4" w:space="0" w:color="auto"/>
              <w:right w:val="single" w:sz="4" w:space="0" w:color="auto"/>
            </w:tcBorders>
            <w:hideMark/>
          </w:tcPr>
          <w:p w14:paraId="2B847A22" w14:textId="77777777" w:rsidR="002C44D4" w:rsidRDefault="002C44D4"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lastRenderedPageBreak/>
              <w:t>Strategic Alignment</w:t>
            </w:r>
          </w:p>
          <w:p w14:paraId="144E3655" w14:textId="77777777" w:rsidR="002C44D4" w:rsidRDefault="002C44D4"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rPr>
            </w:pPr>
            <w:r>
              <w:rPr>
                <w:bCs/>
                <w:i/>
                <w:iCs/>
                <w:noProof/>
                <w:snapToGrid w:val="0"/>
                <w:sz w:val="16"/>
                <w:szCs w:val="16"/>
              </w:rPr>
              <w:t>(See IALA Strategic Vision)</w:t>
            </w:r>
          </w:p>
        </w:tc>
        <w:tc>
          <w:tcPr>
            <w:tcW w:w="7235" w:type="dxa"/>
            <w:gridSpan w:val="3"/>
            <w:tcBorders>
              <w:top w:val="single" w:sz="4" w:space="0" w:color="auto"/>
              <w:left w:val="single" w:sz="4" w:space="0" w:color="auto"/>
              <w:bottom w:val="single" w:sz="4" w:space="0" w:color="auto"/>
              <w:right w:val="single" w:sz="4" w:space="0" w:color="auto"/>
            </w:tcBorders>
            <w:hideMark/>
          </w:tcPr>
          <w:p w14:paraId="63007022" w14:textId="77777777" w:rsidR="00BA0978" w:rsidRPr="000E5439" w:rsidRDefault="00BA0978" w:rsidP="00BA0978">
            <w:pPr>
              <w:pStyle w:val="BodyText3"/>
              <w:spacing w:before="120" w:line="256" w:lineRule="auto"/>
              <w:jc w:val="both"/>
              <w:rPr>
                <w:sz w:val="20"/>
              </w:rPr>
            </w:pPr>
            <w:r w:rsidRPr="00E66FE0">
              <w:rPr>
                <w:b/>
                <w:bCs/>
                <w:sz w:val="20"/>
                <w:highlight w:val="yellow"/>
              </w:rPr>
              <w:t>Goal</w:t>
            </w:r>
            <w:r w:rsidRPr="00E66FE0">
              <w:rPr>
                <w:sz w:val="20"/>
                <w:highlight w:val="yellow"/>
              </w:rPr>
              <w:t xml:space="preserve"> [</w:t>
            </w:r>
            <w:r>
              <w:rPr>
                <w:sz w:val="20"/>
                <w:highlight w:val="yellow"/>
              </w:rPr>
              <w:t>confirm with most recent IALA strategic plan</w:t>
            </w:r>
            <w:r w:rsidRPr="00E66FE0">
              <w:rPr>
                <w:sz w:val="20"/>
                <w:highlight w:val="yellow"/>
              </w:rPr>
              <w:t>]</w:t>
            </w:r>
          </w:p>
          <w:p w14:paraId="344CBE93" w14:textId="77777777" w:rsidR="002C44D4" w:rsidRPr="000E5439" w:rsidRDefault="002C44D4" w:rsidP="007E4787">
            <w:pPr>
              <w:pStyle w:val="BodyText3"/>
              <w:spacing w:before="120" w:line="256" w:lineRule="auto"/>
              <w:jc w:val="both"/>
              <w:rPr>
                <w:sz w:val="20"/>
              </w:rPr>
            </w:pPr>
            <w:r>
              <w:rPr>
                <w:sz w:val="20"/>
              </w:rPr>
              <w:t xml:space="preserve">G1 - Marine Aids to Navigation are developed and harmonised through international cooperation and the provision of standards. </w:t>
            </w:r>
          </w:p>
          <w:p w14:paraId="7F37E30B" w14:textId="77777777" w:rsidR="002C44D4" w:rsidRDefault="002C44D4" w:rsidP="007E4787">
            <w:pPr>
              <w:pStyle w:val="BodyText3"/>
              <w:spacing w:before="120" w:line="256" w:lineRule="auto"/>
              <w:jc w:val="both"/>
              <w:rPr>
                <w:sz w:val="20"/>
              </w:rPr>
            </w:pPr>
            <w:r>
              <w:rPr>
                <w:sz w:val="20"/>
              </w:rPr>
              <w:t>G2 - All coastal states have contributed to a sustainable and efficient global network of Marine Aids to Navigation through capacity building and the sharing of expertise.</w:t>
            </w:r>
          </w:p>
          <w:p w14:paraId="1E0E0E71" w14:textId="77777777" w:rsidR="002C44D4" w:rsidRPr="000E5439" w:rsidRDefault="002C44D4" w:rsidP="007E4787">
            <w:pPr>
              <w:pStyle w:val="BodyText3"/>
              <w:spacing w:before="120" w:line="256" w:lineRule="auto"/>
              <w:jc w:val="both"/>
              <w:rPr>
                <w:b/>
                <w:bCs/>
                <w:sz w:val="20"/>
              </w:rPr>
            </w:pPr>
            <w:r w:rsidRPr="000E5439">
              <w:rPr>
                <w:b/>
                <w:bCs/>
                <w:sz w:val="20"/>
              </w:rPr>
              <w:t>Strategy</w:t>
            </w:r>
          </w:p>
          <w:p w14:paraId="465B6433" w14:textId="77777777" w:rsidR="002C44D4" w:rsidRPr="000E5439"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rPr>
            </w:pPr>
            <w:r w:rsidRPr="000E5439">
              <w:rPr>
                <w:sz w:val="20"/>
                <w:szCs w:val="16"/>
              </w:rPr>
              <w:t>S2</w:t>
            </w:r>
            <w:r w:rsidRPr="000E5439">
              <w:rPr>
                <w:sz w:val="20"/>
                <w:szCs w:val="16"/>
              </w:rPr>
              <w:tab/>
              <w:t>Position IALA as the source of standards, knowledge, and expertise that will enable States to provide Marine Aids to Navigation, in accordance with relevant international obligations and recommendations.</w:t>
            </w:r>
          </w:p>
          <w:p w14:paraId="3B1FC16F"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rPr>
            </w:pPr>
            <w:r w:rsidRPr="000E5439">
              <w:rPr>
                <w:sz w:val="20"/>
                <w:szCs w:val="16"/>
              </w:rPr>
              <w:t>S3</w:t>
            </w:r>
            <w:r w:rsidRPr="000E5439">
              <w:rPr>
                <w:sz w:val="20"/>
                <w:szCs w:val="16"/>
              </w:rPr>
              <w:tab/>
            </w:r>
            <w:r w:rsidRPr="00F012E1">
              <w:rPr>
                <w:sz w:val="20"/>
                <w:szCs w:val="16"/>
              </w:rPr>
              <w:t>Coordinate the further development of Marine Aids to Navigation, taking into account evolving operational</w:t>
            </w:r>
            <w:r>
              <w:rPr>
                <w:sz w:val="20"/>
                <w:szCs w:val="16"/>
              </w:rPr>
              <w:t xml:space="preserve"> </w:t>
            </w:r>
            <w:r w:rsidRPr="00F012E1">
              <w:rPr>
                <w:sz w:val="20"/>
                <w:szCs w:val="16"/>
              </w:rPr>
              <w:t>and functional requirements, new techniques, new technologies and sustainability</w:t>
            </w:r>
            <w:r w:rsidRPr="000E5439">
              <w:rPr>
                <w:sz w:val="20"/>
                <w:szCs w:val="16"/>
              </w:rPr>
              <w:t>.</w:t>
            </w:r>
          </w:p>
          <w:p w14:paraId="3018A364" w14:textId="46DEC176" w:rsidR="002C44D4" w:rsidRPr="000E5439"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rPr>
            </w:pPr>
            <w:r w:rsidRPr="000E5439">
              <w:rPr>
                <w:sz w:val="20"/>
                <w:szCs w:val="16"/>
              </w:rPr>
              <w:t>S5</w:t>
            </w:r>
            <w:r w:rsidRPr="000E5439">
              <w:rPr>
                <w:sz w:val="20"/>
                <w:szCs w:val="16"/>
              </w:rPr>
              <w:tab/>
            </w:r>
            <w:r w:rsidRPr="00635ADC">
              <w:rPr>
                <w:sz w:val="20"/>
                <w:szCs w:val="16"/>
              </w:rPr>
              <w:t>Harmonise the information structure and communications for future navigation by creating standards, and by</w:t>
            </w:r>
            <w:r>
              <w:rPr>
                <w:sz w:val="20"/>
                <w:szCs w:val="16"/>
              </w:rPr>
              <w:t xml:space="preserve"> </w:t>
            </w:r>
            <w:r w:rsidRPr="00635ADC">
              <w:rPr>
                <w:sz w:val="20"/>
                <w:szCs w:val="16"/>
              </w:rPr>
              <w:t>cooperation with other international organisations, to achieve worldwide interoperability of shore and ship</w:t>
            </w:r>
            <w:r>
              <w:rPr>
                <w:sz w:val="20"/>
                <w:szCs w:val="16"/>
              </w:rPr>
              <w:t xml:space="preserve"> </w:t>
            </w:r>
            <w:r w:rsidRPr="00635ADC">
              <w:rPr>
                <w:sz w:val="20"/>
                <w:szCs w:val="16"/>
              </w:rPr>
              <w:t>systems.</w:t>
            </w:r>
          </w:p>
        </w:tc>
      </w:tr>
      <w:tr w:rsidR="002C44D4" w:rsidRPr="00DA4988" w14:paraId="20478CAF" w14:textId="77777777" w:rsidTr="007E4787">
        <w:trPr>
          <w:cantSplit/>
          <w:trHeight w:val="615"/>
        </w:trPr>
        <w:tc>
          <w:tcPr>
            <w:tcW w:w="2377" w:type="dxa"/>
            <w:tcBorders>
              <w:top w:val="single" w:sz="4" w:space="0" w:color="auto"/>
              <w:left w:val="single" w:sz="4" w:space="0" w:color="auto"/>
              <w:bottom w:val="single" w:sz="4" w:space="0" w:color="auto"/>
              <w:right w:val="single" w:sz="4" w:space="0" w:color="auto"/>
            </w:tcBorders>
            <w:hideMark/>
          </w:tcPr>
          <w:p w14:paraId="23B4BE0D" w14:textId="77777777" w:rsidR="002C44D4" w:rsidRDefault="002C44D4"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5" w:type="dxa"/>
            <w:gridSpan w:val="3"/>
            <w:tcBorders>
              <w:top w:val="single" w:sz="4" w:space="0" w:color="auto"/>
              <w:left w:val="single" w:sz="4" w:space="0" w:color="auto"/>
              <w:bottom w:val="single" w:sz="4" w:space="0" w:color="auto"/>
              <w:right w:val="single" w:sz="4" w:space="0" w:color="auto"/>
            </w:tcBorders>
            <w:hideMark/>
          </w:tcPr>
          <w:p w14:paraId="67EBAD2C"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7A4865EE" w14:textId="77777777" w:rsidR="00F31D90" w:rsidRDefault="00F31D90" w:rsidP="00F31D90">
            <w:pPr>
              <w:pStyle w:val="Bullet1"/>
            </w:pPr>
            <w:r>
              <w:t>Identifying international best practice</w:t>
            </w:r>
          </w:p>
          <w:p w14:paraId="467B6434" w14:textId="77777777" w:rsidR="00F31D90" w:rsidRDefault="00F31D90" w:rsidP="00F31D90">
            <w:pPr>
              <w:pStyle w:val="Bullet1"/>
            </w:pPr>
            <w:r>
              <w:t>Working with other IALA Committees and IALA WWA to verify requirements / gap analysis</w:t>
            </w:r>
          </w:p>
          <w:p w14:paraId="06C00BC4" w14:textId="77777777" w:rsidR="00F31D90" w:rsidRDefault="00F31D90" w:rsidP="00F31D90">
            <w:pPr>
              <w:pStyle w:val="Bullet1"/>
            </w:pPr>
            <w:r>
              <w:t>Reviewing existing IALA documents to determine where digital intelligence may sit</w:t>
            </w:r>
          </w:p>
          <w:p w14:paraId="4FDE19F3" w14:textId="10900EC3" w:rsidR="002C44D4" w:rsidRPr="004333F5" w:rsidRDefault="00F31D90" w:rsidP="00F31D90">
            <w:pPr>
              <w:pStyle w:val="Bullet1"/>
            </w:pPr>
            <w:r>
              <w:t>Develop (with IALA WWA) model courses or content for existing model courses on digital intelligence within the port / AtoN environment</w:t>
            </w:r>
            <w:r w:rsidR="002C44D4" w:rsidRPr="004333F5">
              <w:t>.</w:t>
            </w:r>
          </w:p>
          <w:p w14:paraId="16965500"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rPr>
            </w:pPr>
            <w:r>
              <w:rPr>
                <w:bCs/>
                <w:i/>
                <w:iCs/>
                <w:noProof/>
                <w:snapToGrid w:val="0"/>
                <w:sz w:val="16"/>
                <w:szCs w:val="16"/>
              </w:rPr>
              <w:t xml:space="preserve"> (Describe key items that are in scope/out of scope)</w:t>
            </w:r>
          </w:p>
        </w:tc>
      </w:tr>
      <w:tr w:rsidR="002C44D4" w14:paraId="6C7093F7" w14:textId="77777777" w:rsidTr="007E4787">
        <w:trPr>
          <w:cantSplit/>
          <w:trHeight w:val="1399"/>
        </w:trPr>
        <w:tc>
          <w:tcPr>
            <w:tcW w:w="2377" w:type="dxa"/>
            <w:tcBorders>
              <w:top w:val="single" w:sz="4" w:space="0" w:color="auto"/>
              <w:left w:val="single" w:sz="4" w:space="0" w:color="auto"/>
              <w:bottom w:val="single" w:sz="4" w:space="0" w:color="auto"/>
              <w:right w:val="single" w:sz="4" w:space="0" w:color="auto"/>
            </w:tcBorders>
            <w:hideMark/>
          </w:tcPr>
          <w:p w14:paraId="73ECEB70" w14:textId="77777777" w:rsidR="002C44D4" w:rsidRDefault="002C44D4"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(where appropriate).</w:t>
            </w:r>
          </w:p>
        </w:tc>
        <w:tc>
          <w:tcPr>
            <w:tcW w:w="7235" w:type="dxa"/>
            <w:gridSpan w:val="3"/>
            <w:tcBorders>
              <w:top w:val="single" w:sz="4" w:space="0" w:color="auto"/>
              <w:left w:val="single" w:sz="4" w:space="0" w:color="auto"/>
              <w:bottom w:val="single" w:sz="4" w:space="0" w:color="auto"/>
              <w:right w:val="single" w:sz="4" w:space="0" w:color="auto"/>
            </w:tcBorders>
            <w:hideMark/>
          </w:tcPr>
          <w:p w14:paraId="63112E08" w14:textId="3D8BD3BB"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Key milestones include</w:t>
            </w:r>
            <w:r w:rsidR="004C6DF6">
              <w:rPr>
                <w:bCs/>
                <w:iCs/>
                <w:snapToGrid w:val="0"/>
                <w:sz w:val="20"/>
                <w:szCs w:val="20"/>
              </w:rPr>
              <w:t>, with consultation with IALA WWA</w:t>
            </w:r>
            <w:r>
              <w:rPr>
                <w:bCs/>
                <w:iCs/>
                <w:snapToGrid w:val="0"/>
                <w:sz w:val="20"/>
                <w:szCs w:val="20"/>
              </w:rPr>
              <w:t>:</w:t>
            </w:r>
          </w:p>
          <w:tbl>
            <w:tblPr>
              <w:tblStyle w:val="TableGrid"/>
              <w:tblW w:w="0" w:type="auto"/>
              <w:tblLayout w:type="fixed"/>
              <w:tblLook w:val="04A0" w:firstRow="1" w:lastRow="0" w:firstColumn="1" w:lastColumn="0" w:noHBand="0" w:noVBand="1"/>
            </w:tblPr>
            <w:tblGrid>
              <w:gridCol w:w="4858"/>
              <w:gridCol w:w="2141"/>
            </w:tblGrid>
            <w:tr w:rsidR="002C44D4" w14:paraId="3A513D92" w14:textId="77777777" w:rsidTr="007E4787">
              <w:tc>
                <w:tcPr>
                  <w:tcW w:w="4858" w:type="dxa"/>
                  <w:tcBorders>
                    <w:top w:val="single" w:sz="4" w:space="0" w:color="auto"/>
                    <w:left w:val="single" w:sz="4" w:space="0" w:color="auto"/>
                    <w:bottom w:val="single" w:sz="4" w:space="0" w:color="auto"/>
                    <w:right w:val="single" w:sz="4" w:space="0" w:color="auto"/>
                  </w:tcBorders>
                  <w:hideMark/>
                </w:tcPr>
                <w:p w14:paraId="251FDCF9" w14:textId="4DDBCD0D"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sidRPr="00B61815">
                    <w:rPr>
                      <w:bCs/>
                      <w:iCs/>
                      <w:snapToGrid w:val="0"/>
                      <w:sz w:val="18"/>
                      <w:szCs w:val="18"/>
                    </w:rPr>
                    <w:t>Scope Task</w:t>
                  </w:r>
                  <w:r>
                    <w:rPr>
                      <w:bCs/>
                      <w:iCs/>
                      <w:snapToGrid w:val="0"/>
                      <w:sz w:val="18"/>
                      <w:szCs w:val="18"/>
                    </w:rPr>
                    <w:t xml:space="preserve">, </w:t>
                  </w:r>
                  <w:r w:rsidR="00BD71F3">
                    <w:rPr>
                      <w:bCs/>
                      <w:iCs/>
                      <w:snapToGrid w:val="0"/>
                      <w:sz w:val="18"/>
                      <w:szCs w:val="18"/>
                    </w:rPr>
                    <w:t>prepare work plan to address</w:t>
                  </w:r>
                  <w:r w:rsidRPr="00B61815">
                    <w:rPr>
                      <w:bCs/>
                      <w:iCs/>
                      <w:snapToGrid w:val="0"/>
                      <w:sz w:val="18"/>
                      <w:szCs w:val="18"/>
                    </w:rPr>
                    <w:t xml:space="preserve"> </w:t>
                  </w:r>
                </w:p>
              </w:tc>
              <w:tc>
                <w:tcPr>
                  <w:tcW w:w="2141" w:type="dxa"/>
                  <w:tcBorders>
                    <w:top w:val="single" w:sz="4" w:space="0" w:color="auto"/>
                    <w:left w:val="single" w:sz="4" w:space="0" w:color="auto"/>
                    <w:bottom w:val="single" w:sz="4" w:space="0" w:color="auto"/>
                    <w:right w:val="single" w:sz="4" w:space="0" w:color="auto"/>
                  </w:tcBorders>
                  <w:hideMark/>
                </w:tcPr>
                <w:p w14:paraId="526CFDCB"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sidRPr="00754013">
                    <w:rPr>
                      <w:bCs/>
                      <w:iCs/>
                      <w:snapToGrid w:val="0"/>
                      <w:sz w:val="18"/>
                      <w:szCs w:val="18"/>
                    </w:rPr>
                    <w:t>Oct</w:t>
                  </w:r>
                  <w:r>
                    <w:rPr>
                      <w:bCs/>
                      <w:iCs/>
                      <w:snapToGrid w:val="0"/>
                      <w:sz w:val="18"/>
                      <w:szCs w:val="18"/>
                    </w:rPr>
                    <w:t xml:space="preserve"> </w:t>
                  </w:r>
                  <w:r w:rsidRPr="00754013">
                    <w:rPr>
                      <w:bCs/>
                      <w:iCs/>
                      <w:snapToGrid w:val="0"/>
                      <w:sz w:val="18"/>
                      <w:szCs w:val="18"/>
                    </w:rPr>
                    <w:t>2023 (</w:t>
                  </w:r>
                  <w:r>
                    <w:rPr>
                      <w:bCs/>
                      <w:iCs/>
                      <w:snapToGrid w:val="0"/>
                      <w:sz w:val="18"/>
                      <w:szCs w:val="18"/>
                    </w:rPr>
                    <w:t>DTEC01</w:t>
                  </w:r>
                  <w:r w:rsidRPr="00754013">
                    <w:rPr>
                      <w:bCs/>
                      <w:iCs/>
                      <w:snapToGrid w:val="0"/>
                      <w:sz w:val="18"/>
                      <w:szCs w:val="18"/>
                    </w:rPr>
                    <w:t>)</w:t>
                  </w:r>
                </w:p>
              </w:tc>
            </w:tr>
            <w:tr w:rsidR="002C44D4" w14:paraId="6768FD15" w14:textId="77777777" w:rsidTr="007E4787">
              <w:tc>
                <w:tcPr>
                  <w:tcW w:w="4858" w:type="dxa"/>
                  <w:tcBorders>
                    <w:top w:val="single" w:sz="4" w:space="0" w:color="auto"/>
                    <w:left w:val="single" w:sz="4" w:space="0" w:color="auto"/>
                    <w:bottom w:val="single" w:sz="4" w:space="0" w:color="auto"/>
                    <w:right w:val="single" w:sz="4" w:space="0" w:color="auto"/>
                  </w:tcBorders>
                  <w:hideMark/>
                </w:tcPr>
                <w:p w14:paraId="59B3E84C" w14:textId="65824B4F" w:rsidR="002C44D4" w:rsidRDefault="00BD71F3"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Pr>
                      <w:bCs/>
                      <w:iCs/>
                      <w:snapToGrid w:val="0"/>
                      <w:sz w:val="18"/>
                      <w:szCs w:val="18"/>
                    </w:rPr>
                    <w:t>Research / share best practice</w:t>
                  </w:r>
                  <w:r w:rsidR="002C44D4" w:rsidRPr="00501C4D">
                    <w:rPr>
                      <w:bCs/>
                      <w:iCs/>
                      <w:snapToGrid w:val="0"/>
                      <w:sz w:val="18"/>
                      <w:szCs w:val="18"/>
                    </w:rPr>
                    <w:t xml:space="preserve">  </w:t>
                  </w:r>
                </w:p>
              </w:tc>
              <w:tc>
                <w:tcPr>
                  <w:tcW w:w="2141" w:type="dxa"/>
                  <w:tcBorders>
                    <w:top w:val="single" w:sz="4" w:space="0" w:color="auto"/>
                    <w:left w:val="single" w:sz="4" w:space="0" w:color="auto"/>
                    <w:bottom w:val="single" w:sz="4" w:space="0" w:color="auto"/>
                    <w:right w:val="single" w:sz="4" w:space="0" w:color="auto"/>
                  </w:tcBorders>
                  <w:hideMark/>
                </w:tcPr>
                <w:p w14:paraId="65E398C7"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Pr>
                      <w:bCs/>
                      <w:iCs/>
                      <w:snapToGrid w:val="0"/>
                      <w:sz w:val="18"/>
                      <w:szCs w:val="18"/>
                    </w:rPr>
                    <w:t>Mar 2024 (DTEC02)</w:t>
                  </w:r>
                </w:p>
              </w:tc>
            </w:tr>
            <w:tr w:rsidR="002C44D4" w14:paraId="37BE93C9" w14:textId="77777777" w:rsidTr="007E4787">
              <w:tc>
                <w:tcPr>
                  <w:tcW w:w="4858" w:type="dxa"/>
                  <w:tcBorders>
                    <w:top w:val="single" w:sz="4" w:space="0" w:color="auto"/>
                    <w:left w:val="single" w:sz="4" w:space="0" w:color="auto"/>
                    <w:bottom w:val="single" w:sz="4" w:space="0" w:color="auto"/>
                    <w:right w:val="single" w:sz="4" w:space="0" w:color="auto"/>
                  </w:tcBorders>
                  <w:hideMark/>
                </w:tcPr>
                <w:p w14:paraId="41C1F2F5" w14:textId="5AA65D3B" w:rsidR="002C44D4" w:rsidRDefault="00BD71F3"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Pr>
                      <w:bCs/>
                      <w:iCs/>
                      <w:snapToGrid w:val="0"/>
                      <w:sz w:val="18"/>
                      <w:szCs w:val="18"/>
                    </w:rPr>
                    <w:t>Review research</w:t>
                  </w:r>
                </w:p>
              </w:tc>
              <w:tc>
                <w:tcPr>
                  <w:tcW w:w="2141" w:type="dxa"/>
                  <w:tcBorders>
                    <w:top w:val="single" w:sz="4" w:space="0" w:color="auto"/>
                    <w:left w:val="single" w:sz="4" w:space="0" w:color="auto"/>
                    <w:bottom w:val="single" w:sz="4" w:space="0" w:color="auto"/>
                    <w:right w:val="single" w:sz="4" w:space="0" w:color="auto"/>
                  </w:tcBorders>
                  <w:hideMark/>
                </w:tcPr>
                <w:p w14:paraId="48928329"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Pr>
                      <w:bCs/>
                      <w:iCs/>
                      <w:snapToGrid w:val="0"/>
                      <w:sz w:val="18"/>
                      <w:szCs w:val="18"/>
                    </w:rPr>
                    <w:t>Oct 2024 (DTEC03)</w:t>
                  </w:r>
                </w:p>
              </w:tc>
            </w:tr>
            <w:tr w:rsidR="002C44D4" w14:paraId="3614E300" w14:textId="77777777" w:rsidTr="007E4787">
              <w:tc>
                <w:tcPr>
                  <w:tcW w:w="4858" w:type="dxa"/>
                  <w:tcBorders>
                    <w:top w:val="single" w:sz="4" w:space="0" w:color="auto"/>
                    <w:left w:val="single" w:sz="4" w:space="0" w:color="auto"/>
                    <w:bottom w:val="single" w:sz="4" w:space="0" w:color="auto"/>
                    <w:right w:val="single" w:sz="4" w:space="0" w:color="auto"/>
                  </w:tcBorders>
                </w:tcPr>
                <w:p w14:paraId="25386255" w14:textId="1AA7B83B" w:rsidR="002C44D4" w:rsidRDefault="004C6DF6"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Verify</w:t>
                  </w:r>
                  <w:r w:rsidR="00BD71F3">
                    <w:rPr>
                      <w:bCs/>
                      <w:iCs/>
                      <w:snapToGrid w:val="0"/>
                      <w:sz w:val="18"/>
                      <w:szCs w:val="18"/>
                    </w:rPr>
                    <w:t xml:space="preserve"> expectations (guideline / model course), draft content</w:t>
                  </w:r>
                </w:p>
              </w:tc>
              <w:tc>
                <w:tcPr>
                  <w:tcW w:w="2141" w:type="dxa"/>
                  <w:tcBorders>
                    <w:top w:val="single" w:sz="4" w:space="0" w:color="auto"/>
                    <w:left w:val="single" w:sz="4" w:space="0" w:color="auto"/>
                    <w:bottom w:val="single" w:sz="4" w:space="0" w:color="auto"/>
                    <w:right w:val="single" w:sz="4" w:space="0" w:color="auto"/>
                  </w:tcBorders>
                </w:tcPr>
                <w:p w14:paraId="7F212853"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Mar 2025 (DTEC04)</w:t>
                  </w:r>
                </w:p>
              </w:tc>
            </w:tr>
            <w:tr w:rsidR="002C44D4" w14:paraId="6E35B75E" w14:textId="77777777" w:rsidTr="007E4787">
              <w:tc>
                <w:tcPr>
                  <w:tcW w:w="4858" w:type="dxa"/>
                  <w:tcBorders>
                    <w:top w:val="single" w:sz="4" w:space="0" w:color="auto"/>
                    <w:left w:val="single" w:sz="4" w:space="0" w:color="auto"/>
                    <w:bottom w:val="single" w:sz="4" w:space="0" w:color="auto"/>
                    <w:right w:val="single" w:sz="4" w:space="0" w:color="auto"/>
                  </w:tcBorders>
                </w:tcPr>
                <w:p w14:paraId="5A5551BD" w14:textId="27FE1FEF" w:rsidR="002C44D4" w:rsidRDefault="004C6DF6"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Improve draft documents, forward to IALA Committees as appropriate</w:t>
                  </w:r>
                </w:p>
              </w:tc>
              <w:tc>
                <w:tcPr>
                  <w:tcW w:w="2141" w:type="dxa"/>
                  <w:tcBorders>
                    <w:top w:val="single" w:sz="4" w:space="0" w:color="auto"/>
                    <w:left w:val="single" w:sz="4" w:space="0" w:color="auto"/>
                    <w:bottom w:val="single" w:sz="4" w:space="0" w:color="auto"/>
                    <w:right w:val="single" w:sz="4" w:space="0" w:color="auto"/>
                  </w:tcBorders>
                </w:tcPr>
                <w:p w14:paraId="162D983A"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Oct 2025 (DTEC05)</w:t>
                  </w:r>
                </w:p>
              </w:tc>
            </w:tr>
            <w:tr w:rsidR="002C44D4" w14:paraId="13A2D2EE" w14:textId="77777777" w:rsidTr="007E4787">
              <w:tc>
                <w:tcPr>
                  <w:tcW w:w="4858" w:type="dxa"/>
                  <w:tcBorders>
                    <w:top w:val="single" w:sz="4" w:space="0" w:color="auto"/>
                    <w:left w:val="single" w:sz="4" w:space="0" w:color="auto"/>
                    <w:bottom w:val="single" w:sz="4" w:space="0" w:color="auto"/>
                    <w:right w:val="single" w:sz="4" w:space="0" w:color="auto"/>
                  </w:tcBorders>
                </w:tcPr>
                <w:p w14:paraId="1DC88A3C" w14:textId="556E76CF" w:rsidR="002C44D4" w:rsidRDefault="006006DA"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 xml:space="preserve"> --- no specific activity, await input </w:t>
                  </w:r>
                </w:p>
              </w:tc>
              <w:tc>
                <w:tcPr>
                  <w:tcW w:w="2141" w:type="dxa"/>
                  <w:tcBorders>
                    <w:top w:val="single" w:sz="4" w:space="0" w:color="auto"/>
                    <w:left w:val="single" w:sz="4" w:space="0" w:color="auto"/>
                    <w:bottom w:val="single" w:sz="4" w:space="0" w:color="auto"/>
                    <w:right w:val="single" w:sz="4" w:space="0" w:color="auto"/>
                  </w:tcBorders>
                </w:tcPr>
                <w:p w14:paraId="316BE7A8"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Mar 2026 (DTEC06)</w:t>
                  </w:r>
                </w:p>
              </w:tc>
            </w:tr>
            <w:tr w:rsidR="002C44D4" w14:paraId="0201C938" w14:textId="77777777" w:rsidTr="007E4787">
              <w:tc>
                <w:tcPr>
                  <w:tcW w:w="4858" w:type="dxa"/>
                  <w:tcBorders>
                    <w:top w:val="single" w:sz="4" w:space="0" w:color="auto"/>
                    <w:left w:val="single" w:sz="4" w:space="0" w:color="auto"/>
                    <w:bottom w:val="single" w:sz="4" w:space="0" w:color="auto"/>
                    <w:right w:val="single" w:sz="4" w:space="0" w:color="auto"/>
                  </w:tcBorders>
                </w:tcPr>
                <w:p w14:paraId="68829F18" w14:textId="1D1E90D2" w:rsidR="002C44D4" w:rsidRDefault="006006DA"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Finalise draft content, forward to Council for approval</w:t>
                  </w:r>
                </w:p>
              </w:tc>
              <w:tc>
                <w:tcPr>
                  <w:tcW w:w="2141" w:type="dxa"/>
                  <w:tcBorders>
                    <w:top w:val="single" w:sz="4" w:space="0" w:color="auto"/>
                    <w:left w:val="single" w:sz="4" w:space="0" w:color="auto"/>
                    <w:bottom w:val="single" w:sz="4" w:space="0" w:color="auto"/>
                    <w:right w:val="single" w:sz="4" w:space="0" w:color="auto"/>
                  </w:tcBorders>
                </w:tcPr>
                <w:p w14:paraId="761E431E" w14:textId="34EB2091" w:rsidR="002C44D4" w:rsidRDefault="006006DA"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Oct 2026 (DTEC07)</w:t>
                  </w:r>
                </w:p>
              </w:tc>
            </w:tr>
          </w:tbl>
          <w:p w14:paraId="19910B70"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2C44D4" w14:paraId="1229DEC1" w14:textId="77777777" w:rsidTr="007E4787">
        <w:trPr>
          <w:cantSplit/>
          <w:trHeight w:val="659"/>
        </w:trPr>
        <w:tc>
          <w:tcPr>
            <w:tcW w:w="2377" w:type="dxa"/>
            <w:tcBorders>
              <w:top w:val="single" w:sz="4" w:space="0" w:color="auto"/>
              <w:left w:val="single" w:sz="4" w:space="0" w:color="auto"/>
              <w:bottom w:val="single" w:sz="4" w:space="0" w:color="auto"/>
              <w:right w:val="single" w:sz="4" w:space="0" w:color="auto"/>
            </w:tcBorders>
            <w:hideMark/>
          </w:tcPr>
          <w:p w14:paraId="35E95820" w14:textId="77777777" w:rsidR="002C44D4" w:rsidRDefault="002C44D4"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numbers of sessions for completion</w:t>
            </w:r>
          </w:p>
        </w:tc>
        <w:tc>
          <w:tcPr>
            <w:tcW w:w="7235" w:type="dxa"/>
            <w:gridSpan w:val="3"/>
            <w:tcBorders>
              <w:top w:val="single" w:sz="4" w:space="0" w:color="auto"/>
              <w:left w:val="single" w:sz="4" w:space="0" w:color="auto"/>
              <w:bottom w:val="single" w:sz="4" w:space="0" w:color="auto"/>
              <w:right w:val="single" w:sz="4" w:space="0" w:color="auto"/>
            </w:tcBorders>
          </w:tcPr>
          <w:p w14:paraId="53E6A4F5" w14:textId="77777777" w:rsidR="002C44D4" w:rsidRDefault="002C44D4" w:rsidP="007E4787">
            <w:pPr>
              <w:pStyle w:val="BodyText3"/>
              <w:spacing w:before="120" w:line="256" w:lineRule="auto"/>
              <w:jc w:val="both"/>
              <w:rPr>
                <w:sz w:val="20"/>
                <w:lang w:val="en-CA"/>
              </w:rPr>
            </w:pPr>
            <w:r>
              <w:rPr>
                <w:sz w:val="20"/>
                <w:lang w:val="en-CA"/>
              </w:rPr>
              <w:t>Session number:</w:t>
            </w:r>
          </w:p>
          <w:p w14:paraId="525322F8" w14:textId="77777777" w:rsidR="002C44D4" w:rsidRDefault="002C44D4" w:rsidP="007E4787">
            <w:pPr>
              <w:pStyle w:val="BodyText3"/>
              <w:tabs>
                <w:tab w:val="left" w:pos="1092"/>
                <w:tab w:val="left" w:pos="2085"/>
                <w:tab w:val="left" w:pos="2935"/>
                <w:tab w:val="left" w:pos="3927"/>
                <w:tab w:val="left" w:pos="4920"/>
                <w:tab w:val="left" w:pos="6054"/>
              </w:tabs>
              <w:spacing w:before="120" w:line="256" w:lineRule="auto"/>
              <w:ind w:left="244"/>
              <w:jc w:val="both"/>
              <w:rPr>
                <w:sz w:val="20"/>
                <w:lang w:val="en-CA"/>
              </w:rPr>
            </w:pPr>
            <w:r>
              <w:rPr>
                <w:noProof/>
                <w:lang w:val="de-DE" w:eastAsia="de-DE"/>
              </w:rPr>
              <mc:AlternateContent>
                <mc:Choice Requires="wps">
                  <w:drawing>
                    <wp:anchor distT="0" distB="0" distL="114300" distR="114300" simplePos="0" relativeHeight="251727872" behindDoc="0" locked="0" layoutInCell="1" allowOverlap="1" wp14:anchorId="78B28BA3" wp14:editId="74A3EB97">
                      <wp:simplePos x="0" y="0"/>
                      <wp:positionH relativeFrom="column">
                        <wp:posOffset>645160</wp:posOffset>
                      </wp:positionH>
                      <wp:positionV relativeFrom="paragraph">
                        <wp:posOffset>168910</wp:posOffset>
                      </wp:positionV>
                      <wp:extent cx="274320" cy="274320"/>
                      <wp:effectExtent l="0" t="0" r="11430" b="11430"/>
                      <wp:wrapNone/>
                      <wp:docPr id="856274051" name="Rechtec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3AAADB1" w14:textId="77777777" w:rsidR="002C44D4" w:rsidRDefault="002C44D4" w:rsidP="002C44D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B28BA3" id="_x0000_s1040" style="position:absolute;left:0;text-align:left;margin-left:50.8pt;margin-top:13.3pt;width:21.6pt;height:21.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wWGEQ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">
                      <v:textbox>
                        <w:txbxContent>
                          <w:p w14:paraId="73AAADB1" w14:textId="77777777" w:rsidR="002C44D4" w:rsidRDefault="002C44D4" w:rsidP="002C44D4">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1728896" behindDoc="0" locked="0" layoutInCell="1" allowOverlap="1" wp14:anchorId="4F91F7F7" wp14:editId="2DE29F2A">
                      <wp:simplePos x="0" y="0"/>
                      <wp:positionH relativeFrom="column">
                        <wp:posOffset>1219200</wp:posOffset>
                      </wp:positionH>
                      <wp:positionV relativeFrom="paragraph">
                        <wp:posOffset>168910</wp:posOffset>
                      </wp:positionV>
                      <wp:extent cx="274320" cy="274320"/>
                      <wp:effectExtent l="0" t="0" r="11430" b="11430"/>
                      <wp:wrapNone/>
                      <wp:docPr id="2106905597" name="Rechteck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5D65144" w14:textId="77777777" w:rsidR="002C44D4" w:rsidRPr="00936260" w:rsidRDefault="002C44D4" w:rsidP="002C44D4">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1F7F7" id="_x0000_s1041" style="position:absolute;left:0;text-align:left;margin-left:96pt;margin-top:13.3pt;width:21.6pt;height:21.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fBqEQ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">
                      <v:textbox>
                        <w:txbxContent>
                          <w:p w14:paraId="75D65144" w14:textId="77777777" w:rsidR="002C44D4" w:rsidRPr="00936260" w:rsidRDefault="002C44D4" w:rsidP="002C44D4">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729920" behindDoc="0" locked="0" layoutInCell="1" allowOverlap="1" wp14:anchorId="6A00DF54" wp14:editId="3E8487E3">
                      <wp:simplePos x="0" y="0"/>
                      <wp:positionH relativeFrom="column">
                        <wp:posOffset>1793240</wp:posOffset>
                      </wp:positionH>
                      <wp:positionV relativeFrom="paragraph">
                        <wp:posOffset>168910</wp:posOffset>
                      </wp:positionV>
                      <wp:extent cx="274320" cy="274320"/>
                      <wp:effectExtent l="0" t="0" r="11430" b="11430"/>
                      <wp:wrapNone/>
                      <wp:docPr id="192388258" name="Rechteck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F8822F" w14:textId="0909BDCC" w:rsidR="002C44D4" w:rsidRPr="00936260" w:rsidRDefault="00324958" w:rsidP="002C44D4">
                                  <w:pPr>
                                    <w:jc w:val="center"/>
                                    <w:rPr>
                                      <w:lang w:val="en-US"/>
                                    </w:rPr>
                                  </w:pPr>
                                  <w:ins w:id="149" w:author="Jillian Carson-Jackson" w:date="2023-09-28T18:42:00Z">
                                    <w:r>
                                      <w:rPr>
                                        <w:lang w:val="en-US"/>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00DF54" id="_x0000_s1042" style="position:absolute;left:0;text-align:left;margin-left:141.2pt;margin-top:13.3pt;width:21.6pt;height:21.6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">
                      <v:textbox>
                        <w:txbxContent>
                          <w:p w14:paraId="39F8822F" w14:textId="0909BDCC" w:rsidR="002C44D4" w:rsidRPr="00936260" w:rsidRDefault="00324958" w:rsidP="002C44D4">
                            <w:pPr>
                              <w:jc w:val="center"/>
                              <w:rPr>
                                <w:lang w:val="en-US"/>
                              </w:rPr>
                            </w:pPr>
                            <w:ins w:id="150" w:author="Jillian Carson-Jackson" w:date="2023-09-28T18:42:00Z">
                              <w:r>
                                <w:rPr>
                                  <w:lang w:val="en-US"/>
                                </w:rPr>
                                <w:t>X</w:t>
                              </w:r>
                            </w:ins>
                          </w:p>
                        </w:txbxContent>
                      </v:textbox>
                    </v:rect>
                  </w:pict>
                </mc:Fallback>
              </mc:AlternateContent>
            </w:r>
            <w:r>
              <w:rPr>
                <w:noProof/>
                <w:lang w:val="de-DE" w:eastAsia="de-DE"/>
              </w:rPr>
              <mc:AlternateContent>
                <mc:Choice Requires="wps">
                  <w:drawing>
                    <wp:anchor distT="0" distB="0" distL="114300" distR="114300" simplePos="0" relativeHeight="251730944" behindDoc="0" locked="0" layoutInCell="1" allowOverlap="1" wp14:anchorId="7D5DD84B" wp14:editId="143FA45E">
                      <wp:simplePos x="0" y="0"/>
                      <wp:positionH relativeFrom="column">
                        <wp:posOffset>2399665</wp:posOffset>
                      </wp:positionH>
                      <wp:positionV relativeFrom="paragraph">
                        <wp:posOffset>168910</wp:posOffset>
                      </wp:positionV>
                      <wp:extent cx="274320" cy="274320"/>
                      <wp:effectExtent l="0" t="0" r="11430" b="11430"/>
                      <wp:wrapNone/>
                      <wp:docPr id="162091308" name="Rechteck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A70EE2" w14:textId="12115BD2" w:rsidR="002C44D4" w:rsidRPr="00936260" w:rsidRDefault="00324958" w:rsidP="002C44D4">
                                  <w:pPr>
                                    <w:jc w:val="center"/>
                                    <w:rPr>
                                      <w:lang w:val="en-US"/>
                                    </w:rPr>
                                  </w:pPr>
                                  <w:ins w:id="151" w:author="Jillian Carson-Jackson" w:date="2023-09-28T18:42:00Z">
                                    <w:r>
                                      <w:rPr>
                                        <w:lang w:val="en-US"/>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5DD84B" id="_x0000_s1043" style="position:absolute;left:0;text-align:left;margin-left:188.95pt;margin-top:13.3pt;width:21.6pt;height:21.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mtoEQIAACgEAAAOAAAAZHJzL2Uyb0RvYy54bWysU81u2zAMvg/YOwi6L06yZGmNOEWRLsOA&#10;7gfo+gCyLNvCZFGjlNjZ04+S0zRbdxqmg0CK1EfyI7m+GTrDDgq9Blvw2WTKmbISKm2bgj9+2725&#10;4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rxZv&#10;59QQSaaTHCOI/OmzQx8+KOhYFAqO1MkELg73PoyuTy4peTC62mljkoJNuTXIDoK6vksn5U81XroZ&#10;y/qCXy/ny4T8m81fQkzT+RtEpwONr9Fdwa/OTiKPrL23VRquILQZZarO2BONkbk4pD4PQzkwXRHH&#10;qxghPpVQHYlYhHFcab1IaAF/ctbTqBbc/9gLVJyZj5aacz1bLOJsJ2WxXEVe8dJSXlqElQRV8MDZ&#10;KG7DuA97h7ppKdIs0WHhlhpa60T2c1an/GkcU7tOqxPn/VJPXs8LvvkF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LhW&#10;a2gRAgAAKAQAAA4AAAAAAAAAAAAAAAAALgIAAGRycy9lMm9Eb2MueG1sUEsBAi0AFAAGAAgAAAAh&#10;ABt+45ffAAAACQEAAA8AAAAAAAAAAAAAAAAAawQAAGRycy9kb3ducmV2LnhtbFBLBQYAAAAABAAE&#10;APMAAAB3BQAAAAA=&#10;">
                      <v:textbox>
                        <w:txbxContent>
                          <w:p w14:paraId="0DA70EE2" w14:textId="12115BD2" w:rsidR="002C44D4" w:rsidRPr="00936260" w:rsidRDefault="00324958" w:rsidP="002C44D4">
                            <w:pPr>
                              <w:jc w:val="center"/>
                              <w:rPr>
                                <w:lang w:val="en-US"/>
                              </w:rPr>
                            </w:pPr>
                            <w:ins w:id="152" w:author="Jillian Carson-Jackson" w:date="2023-09-28T18:42:00Z">
                              <w:r>
                                <w:rPr>
                                  <w:lang w:val="en-US"/>
                                </w:rPr>
                                <w:t>X</w:t>
                              </w:r>
                            </w:ins>
                          </w:p>
                        </w:txbxContent>
                      </v:textbox>
                    </v:rect>
                  </w:pict>
                </mc:Fallback>
              </mc:AlternateContent>
            </w:r>
            <w:r>
              <w:rPr>
                <w:noProof/>
                <w:lang w:val="de-DE" w:eastAsia="de-DE"/>
              </w:rPr>
              <mc:AlternateContent>
                <mc:Choice Requires="wps">
                  <w:drawing>
                    <wp:anchor distT="0" distB="0" distL="114300" distR="114300" simplePos="0" relativeHeight="251731968" behindDoc="0" locked="0" layoutInCell="1" allowOverlap="1" wp14:anchorId="68916C02" wp14:editId="2DE97BF8">
                      <wp:simplePos x="0" y="0"/>
                      <wp:positionH relativeFrom="column">
                        <wp:posOffset>3072130</wp:posOffset>
                      </wp:positionH>
                      <wp:positionV relativeFrom="paragraph">
                        <wp:posOffset>168910</wp:posOffset>
                      </wp:positionV>
                      <wp:extent cx="274320" cy="274320"/>
                      <wp:effectExtent l="0" t="0" r="11430" b="11430"/>
                      <wp:wrapNone/>
                      <wp:docPr id="1642014475" name="Rechteck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F2A45B" w14:textId="5FC47AAF" w:rsidR="002C44D4" w:rsidRPr="00936260" w:rsidRDefault="002C44D4" w:rsidP="002C44D4">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16C02" id="_x0000_s1044" style="position:absolute;left:0;text-align:left;margin-left:241.9pt;margin-top:13.3pt;width:21.6pt;height:21.6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">
                      <v:textbox>
                        <w:txbxContent>
                          <w:p w14:paraId="5CF2A45B" w14:textId="5FC47AAF" w:rsidR="002C44D4" w:rsidRPr="00936260" w:rsidRDefault="002C44D4" w:rsidP="002C44D4">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732992" behindDoc="0" locked="0" layoutInCell="1" allowOverlap="1" wp14:anchorId="71459A81" wp14:editId="164536A9">
                      <wp:simplePos x="0" y="0"/>
                      <wp:positionH relativeFrom="column">
                        <wp:posOffset>3834765</wp:posOffset>
                      </wp:positionH>
                      <wp:positionV relativeFrom="paragraph">
                        <wp:posOffset>168910</wp:posOffset>
                      </wp:positionV>
                      <wp:extent cx="274320" cy="274320"/>
                      <wp:effectExtent l="0" t="0" r="11430" b="11430"/>
                      <wp:wrapNone/>
                      <wp:docPr id="1069756911" name="Rechteck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980FFF" w14:textId="0798E559" w:rsidR="002C44D4" w:rsidRPr="00936260" w:rsidRDefault="00324958" w:rsidP="002C44D4">
                                  <w:pPr>
                                    <w:jc w:val="center"/>
                                    <w:rPr>
                                      <w:lang w:val="en-US"/>
                                    </w:rPr>
                                  </w:pPr>
                                  <w:ins w:id="153" w:author="Jillian Carson-Jackson" w:date="2023-09-28T18:42:00Z">
                                    <w:r>
                                      <w:rPr>
                                        <w:lang w:val="en-US"/>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59A81" id="_x0000_s1045" style="position:absolute;left:0;text-align:left;margin-left:301.95pt;margin-top:13.3pt;width:21.6pt;height:21.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llEQIAACgEAAAOAAAAZHJzL2Uyb0RvYy54bWysU81u2zAMvg/YOwi6L06yZG2MOEWRLsOA&#10;7gfo+gCyLNvCZFGjlNjZ04+S0zRbdxqmg0CK1EfyI7m+GTrDDgq9Blvw2WTKmbISKm2bgj9+2725&#10;5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">
                      <v:textbox>
                        <w:txbxContent>
                          <w:p w14:paraId="63980FFF" w14:textId="0798E559" w:rsidR="002C44D4" w:rsidRPr="00936260" w:rsidRDefault="00324958" w:rsidP="002C44D4">
                            <w:pPr>
                              <w:jc w:val="center"/>
                              <w:rPr>
                                <w:lang w:val="en-US"/>
                              </w:rPr>
                            </w:pPr>
                            <w:ins w:id="154" w:author="Jillian Carson-Jackson" w:date="2023-09-28T18:42:00Z">
                              <w:r>
                                <w:rPr>
                                  <w:lang w:val="en-US"/>
                                </w:rPr>
                                <w:t>X</w:t>
                              </w:r>
                            </w:ins>
                          </w:p>
                        </w:txbxContent>
                      </v:textbox>
                    </v:rect>
                  </w:pict>
                </mc:Fallback>
              </mc:AlternateContent>
            </w:r>
            <w:r>
              <w:rPr>
                <w:noProof/>
                <w:lang w:val="de-DE" w:eastAsia="de-DE"/>
              </w:rPr>
              <mc:AlternateContent>
                <mc:Choice Requires="wps">
                  <w:drawing>
                    <wp:anchor distT="0" distB="0" distL="114300" distR="114300" simplePos="0" relativeHeight="251734016" behindDoc="0" locked="0" layoutInCell="1" allowOverlap="1" wp14:anchorId="784EA52B" wp14:editId="7C23502A">
                      <wp:simplePos x="0" y="0"/>
                      <wp:positionH relativeFrom="column">
                        <wp:posOffset>31750</wp:posOffset>
                      </wp:positionH>
                      <wp:positionV relativeFrom="paragraph">
                        <wp:posOffset>168910</wp:posOffset>
                      </wp:positionV>
                      <wp:extent cx="274320" cy="274320"/>
                      <wp:effectExtent l="0" t="0" r="11430" b="11430"/>
                      <wp:wrapNone/>
                      <wp:docPr id="2046485941" name="Rechteck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AA9AC7" w14:textId="77777777" w:rsidR="002C44D4" w:rsidRDefault="002C44D4" w:rsidP="002C44D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EA52B" id="_x0000_s1046" style="position:absolute;left:0;text-align:left;margin-left:2.5pt;margin-top:13.3pt;width:21.6pt;height:21.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">
                      <v:textbox>
                        <w:txbxContent>
                          <w:p w14:paraId="5BAA9AC7" w14:textId="77777777" w:rsidR="002C44D4" w:rsidRDefault="002C44D4" w:rsidP="002C44D4">
                            <w:pPr>
                              <w:rPr>
                                <w:lang w:val="nl-NL"/>
                              </w:rPr>
                            </w:pPr>
                            <w:r>
                              <w:rPr>
                                <w:lang w:val="nl-NL"/>
                              </w:rPr>
                              <w:t>X</w:t>
                            </w:r>
                          </w:p>
                        </w:txbxContent>
                      </v:textbox>
                    </v:rect>
                  </w:pict>
                </mc:Fallback>
              </mc:AlternateContent>
            </w:r>
            <w:r>
              <w:rPr>
                <w:sz w:val="20"/>
                <w:lang w:val="en-CA"/>
              </w:rPr>
              <w:t>01</w:t>
            </w:r>
            <w:r>
              <w:rPr>
                <w:sz w:val="20"/>
                <w:lang w:val="en-CA"/>
              </w:rPr>
              <w:tab/>
              <w:t>02</w:t>
            </w:r>
            <w:r>
              <w:rPr>
                <w:sz w:val="20"/>
                <w:lang w:val="en-CA"/>
              </w:rPr>
              <w:tab/>
              <w:t>03</w:t>
            </w:r>
            <w:r>
              <w:rPr>
                <w:sz w:val="20"/>
                <w:lang w:val="en-CA"/>
              </w:rPr>
              <w:tab/>
              <w:t>04</w:t>
            </w:r>
            <w:r>
              <w:rPr>
                <w:sz w:val="20"/>
                <w:lang w:val="en-CA"/>
              </w:rPr>
              <w:tab/>
              <w:t>05</w:t>
            </w:r>
            <w:r>
              <w:rPr>
                <w:sz w:val="20"/>
                <w:lang w:val="en-CA"/>
              </w:rPr>
              <w:tab/>
              <w:t>06</w:t>
            </w:r>
            <w:r>
              <w:rPr>
                <w:sz w:val="20"/>
                <w:lang w:val="en-CA"/>
              </w:rPr>
              <w:tab/>
              <w:t>07</w:t>
            </w:r>
          </w:p>
          <w:p w14:paraId="5A71675F"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4B979B33"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2C44D4" w14:paraId="729BD7FD" w14:textId="77777777" w:rsidTr="007E4787">
        <w:trPr>
          <w:cantSplit/>
          <w:trHeight w:val="342"/>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B5342D0" w14:textId="77777777" w:rsidR="002C44D4" w:rsidRDefault="002C44D4"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437284F"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3125D8F"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2C44D4" w14:paraId="6083FB1F" w14:textId="77777777" w:rsidTr="007E4787">
        <w:trPr>
          <w:cantSplit/>
          <w:trHeight w:val="342"/>
        </w:trPr>
        <w:tc>
          <w:tcPr>
            <w:tcW w:w="2377"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FBA0916" w14:textId="77777777" w:rsidR="002C44D4" w:rsidRDefault="002C44D4"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EFB6B6D"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E553E05"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738FE62"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2C44D4" w14:paraId="21AC09D0" w14:textId="77777777" w:rsidTr="007E4787">
        <w:trPr>
          <w:cantSplit/>
          <w:trHeight w:val="489"/>
        </w:trPr>
        <w:tc>
          <w:tcPr>
            <w:tcW w:w="2377" w:type="dxa"/>
            <w:vMerge/>
            <w:tcBorders>
              <w:top w:val="single" w:sz="4" w:space="0" w:color="auto"/>
              <w:left w:val="single" w:sz="4" w:space="0" w:color="auto"/>
              <w:bottom w:val="single" w:sz="4" w:space="0" w:color="auto"/>
              <w:right w:val="single" w:sz="4" w:space="0" w:color="auto"/>
            </w:tcBorders>
            <w:vAlign w:val="center"/>
            <w:hideMark/>
          </w:tcPr>
          <w:p w14:paraId="4245C87A" w14:textId="77777777" w:rsidR="002C44D4" w:rsidRDefault="002C44D4" w:rsidP="007E4787">
            <w:pPr>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A28BF99"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highlight w:val="yellow"/>
              </w:rPr>
              <w:t>XX</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84B0ACD"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1EA397B"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2C44D4" w14:paraId="105AEEB8" w14:textId="77777777" w:rsidTr="007E4787">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0013A24" w14:textId="77777777" w:rsidR="002C44D4" w:rsidRDefault="002C44D4"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A205F28"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6EF4079"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3892B9D"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2C44D4" w14:paraId="15B1AD27" w14:textId="77777777" w:rsidTr="007E4787">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B84C3AA" w14:textId="77777777" w:rsidR="002C44D4" w:rsidRDefault="002C44D4" w:rsidP="007E478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F531AC9"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2377C8B" w14:textId="77777777" w:rsidR="002C44D4" w:rsidRDefault="002C44D4" w:rsidP="007E47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5C4C5DAD" w14:textId="77777777" w:rsidR="002C44D4" w:rsidRDefault="002C44D4" w:rsidP="002C44D4">
      <w:pPr>
        <w:rPr>
          <w:rFonts w:eastAsiaTheme="minorEastAsia"/>
        </w:rPr>
      </w:pPr>
    </w:p>
    <w:p w14:paraId="4DD3BC45" w14:textId="0F11BDCC" w:rsidR="003959D6" w:rsidRDefault="003959D6">
      <w:pPr>
        <w:rPr>
          <w:rFonts w:eastAsia="MS Mincho"/>
          <w:lang w:eastAsia="ja-JP"/>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3959D6" w14:paraId="5E921D9D" w14:textId="77777777" w:rsidTr="00507236">
        <w:trPr>
          <w:cantSplit/>
          <w:trHeight w:val="416"/>
          <w:tblHeader/>
        </w:trPr>
        <w:tc>
          <w:tcPr>
            <w:tcW w:w="9606" w:type="dxa"/>
            <w:shd w:val="clear" w:color="auto" w:fill="DDD9C3"/>
            <w:vAlign w:val="center"/>
          </w:tcPr>
          <w:p w14:paraId="5E9A3FE5"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ENAV Committee </w:t>
            </w:r>
            <w:r w:rsidRPr="00696A73">
              <w:rPr>
                <w:b/>
                <w:bCs/>
                <w:iCs/>
                <w:snapToGrid w:val="0"/>
              </w:rPr>
              <w:t>Work Programme</w:t>
            </w:r>
            <w:r>
              <w:rPr>
                <w:b/>
                <w:bCs/>
                <w:iCs/>
                <w:snapToGrid w:val="0"/>
              </w:rPr>
              <w:t xml:space="preserve"> 2023-2027</w:t>
            </w:r>
          </w:p>
        </w:tc>
      </w:tr>
    </w:tbl>
    <w:p w14:paraId="1A5C48C7" w14:textId="5D53FE8A" w:rsidR="00545387" w:rsidRDefault="00545387">
      <w:pPr>
        <w:rPr>
          <w:rFonts w:eastAsia="MS Mincho"/>
          <w:lang w:eastAsia="ja-JP"/>
        </w:rPr>
      </w:pPr>
    </w:p>
    <w:p w14:paraId="7A58C9D9" w14:textId="77777777" w:rsidR="00545387" w:rsidRDefault="00545387">
      <w:pPr>
        <w:rPr>
          <w:rFonts w:eastAsia="MS Mincho"/>
          <w:lang w:eastAsia="ja-JP"/>
        </w:rPr>
      </w:pPr>
      <w:r>
        <w:rPr>
          <w:rFonts w:eastAsia="MS Mincho"/>
          <w:lang w:eastAsia="ja-JP"/>
        </w:rPr>
        <w:br w:type="page"/>
      </w:r>
    </w:p>
    <w:p w14:paraId="764CA467" w14:textId="4923DBA0" w:rsidR="00545387" w:rsidRDefault="00545387" w:rsidP="00545387">
      <w:pPr>
        <w:pStyle w:val="Heading1"/>
        <w:numPr>
          <w:ilvl w:val="0"/>
          <w:numId w:val="0"/>
        </w:numPr>
        <w:rPr>
          <w:rFonts w:eastAsiaTheme="minorEastAsia"/>
        </w:rPr>
      </w:pPr>
      <w:r>
        <w:rPr>
          <w:rFonts w:eastAsiaTheme="minorEastAsia"/>
        </w:rPr>
        <w:lastRenderedPageBreak/>
        <w:t>TASK ###</w:t>
      </w:r>
      <w:r>
        <w:rPr>
          <w:rFonts w:eastAsiaTheme="minorEastAsia"/>
        </w:rPr>
        <w:tab/>
      </w:r>
      <w:r w:rsidR="00774E4F" w:rsidRPr="00774E4F">
        <w:rPr>
          <w:rFonts w:eastAsiaTheme="minorEastAsia"/>
        </w:rPr>
        <w:t>guidance on the provision of Marine AtoN for autonomous vehicle/vessel operations (Maritime Autonomous Surface Ship, MASS</w:t>
      </w:r>
      <w:r w:rsidR="00774E4F">
        <w:rPr>
          <w:rFonts w:eastAsiaTheme="minorEastAsia"/>
        </w:rPr>
        <w:t>)</w:t>
      </w:r>
    </w:p>
    <w:p w14:paraId="1256E0AA" w14:textId="110BFFD5" w:rsidR="00857DF0" w:rsidRPr="00857DF0" w:rsidRDefault="00857DF0" w:rsidP="00857DF0">
      <w:pPr>
        <w:pStyle w:val="BodyText"/>
        <w:rPr>
          <w:lang w:eastAsia="de-DE"/>
        </w:rPr>
      </w:pPr>
      <w:r>
        <w:rPr>
          <w:lang w:eastAsia="de-DE"/>
        </w:rPr>
        <w:t>IALA Work Programme 2023-2027 reference: S10</w:t>
      </w:r>
      <w:r w:rsidR="000557F0">
        <w:rPr>
          <w:lang w:eastAsia="de-DE"/>
        </w:rPr>
        <w:t>1</w:t>
      </w:r>
      <w:r>
        <w:rPr>
          <w:lang w:eastAsia="de-DE"/>
        </w:rPr>
        <w:t xml:space="preserve">0, </w:t>
      </w:r>
      <w:r w:rsidR="000557F0">
        <w:rPr>
          <w:lang w:eastAsia="de-DE"/>
        </w:rPr>
        <w:t>1</w:t>
      </w:r>
      <w:r>
        <w:rPr>
          <w:lang w:eastAsia="de-DE"/>
        </w:rPr>
        <w:t>.1</w:t>
      </w: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545387" w14:paraId="44F4D902" w14:textId="77777777" w:rsidTr="00EF423A">
        <w:trPr>
          <w:cantSplit/>
          <w:trHeight w:val="428"/>
        </w:trPr>
        <w:tc>
          <w:tcPr>
            <w:tcW w:w="2377" w:type="dxa"/>
            <w:tcBorders>
              <w:top w:val="single" w:sz="4" w:space="0" w:color="auto"/>
              <w:left w:val="single" w:sz="4" w:space="0" w:color="auto"/>
              <w:bottom w:val="single" w:sz="4" w:space="0" w:color="auto"/>
              <w:right w:val="single" w:sz="4" w:space="0" w:color="auto"/>
            </w:tcBorders>
            <w:hideMark/>
          </w:tcPr>
          <w:p w14:paraId="754BFD8C" w14:textId="77777777" w:rsidR="00545387" w:rsidRDefault="00545387"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5" w:type="dxa"/>
            <w:gridSpan w:val="3"/>
            <w:tcBorders>
              <w:top w:val="single" w:sz="4" w:space="0" w:color="auto"/>
              <w:left w:val="single" w:sz="4" w:space="0" w:color="auto"/>
              <w:bottom w:val="single" w:sz="4" w:space="0" w:color="auto"/>
              <w:right w:val="single" w:sz="4" w:space="0" w:color="auto"/>
            </w:tcBorders>
            <w:hideMark/>
          </w:tcPr>
          <w:p w14:paraId="49B96E77" w14:textId="77777777" w:rsidR="001C05C7" w:rsidRPr="001C05C7" w:rsidRDefault="001C05C7" w:rsidP="001C05C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1C05C7">
              <w:rPr>
                <w:bCs/>
                <w:iCs/>
                <w:snapToGrid w:val="0"/>
                <w:sz w:val="20"/>
                <w:szCs w:val="20"/>
              </w:rPr>
              <w:t>S1060 – Digital Communication Technologies</w:t>
            </w:r>
          </w:p>
          <w:p w14:paraId="778F0662" w14:textId="69CFA631" w:rsidR="00545387" w:rsidRPr="00206C2E" w:rsidRDefault="001C05C7" w:rsidP="001C05C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1C05C7">
              <w:rPr>
                <w:bCs/>
                <w:iCs/>
                <w:snapToGrid w:val="0"/>
                <w:sz w:val="20"/>
                <w:szCs w:val="20"/>
              </w:rPr>
              <w:t>S1070 – Information Services</w:t>
            </w:r>
          </w:p>
        </w:tc>
      </w:tr>
      <w:tr w:rsidR="00545387" w14:paraId="103ADD8B" w14:textId="77777777" w:rsidTr="00EF423A">
        <w:trPr>
          <w:cantSplit/>
          <w:trHeight w:val="491"/>
        </w:trPr>
        <w:tc>
          <w:tcPr>
            <w:tcW w:w="2377" w:type="dxa"/>
            <w:tcBorders>
              <w:top w:val="single" w:sz="4" w:space="0" w:color="auto"/>
              <w:left w:val="single" w:sz="4" w:space="0" w:color="auto"/>
              <w:bottom w:val="single" w:sz="4" w:space="0" w:color="auto"/>
              <w:right w:val="single" w:sz="4" w:space="0" w:color="auto"/>
            </w:tcBorders>
            <w:hideMark/>
          </w:tcPr>
          <w:p w14:paraId="003601DD" w14:textId="77777777" w:rsidR="00545387" w:rsidRDefault="00545387"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5" w:type="dxa"/>
            <w:gridSpan w:val="3"/>
            <w:tcBorders>
              <w:top w:val="single" w:sz="4" w:space="0" w:color="auto"/>
              <w:left w:val="single" w:sz="4" w:space="0" w:color="auto"/>
              <w:bottom w:val="single" w:sz="4" w:space="0" w:color="auto"/>
              <w:right w:val="single" w:sz="4" w:space="0" w:color="auto"/>
            </w:tcBorders>
            <w:hideMark/>
          </w:tcPr>
          <w:p w14:paraId="32F2307C" w14:textId="7289846B" w:rsidR="00545387" w:rsidRPr="00206C2E" w:rsidRDefault="000C7637"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0C7637">
              <w:rPr>
                <w:bCs/>
                <w:iCs/>
                <w:snapToGrid w:val="0"/>
                <w:sz w:val="20"/>
                <w:szCs w:val="20"/>
              </w:rPr>
              <w:t>Providing guidance on the certification of technical equipment, information systems and technical infrastructure related to MASS in the domain of IALA</w:t>
            </w:r>
            <w:r>
              <w:rPr>
                <w:bCs/>
                <w:iCs/>
                <w:snapToGrid w:val="0"/>
                <w:sz w:val="20"/>
                <w:szCs w:val="20"/>
              </w:rPr>
              <w:t xml:space="preserve"> </w:t>
            </w:r>
          </w:p>
        </w:tc>
      </w:tr>
      <w:tr w:rsidR="00545387" w:rsidRPr="00DA4988" w14:paraId="27DE9D50" w14:textId="77777777" w:rsidTr="00EF423A">
        <w:trPr>
          <w:cantSplit/>
          <w:trHeight w:val="712"/>
        </w:trPr>
        <w:tc>
          <w:tcPr>
            <w:tcW w:w="2377" w:type="dxa"/>
            <w:tcBorders>
              <w:top w:val="single" w:sz="4" w:space="0" w:color="auto"/>
              <w:left w:val="single" w:sz="4" w:space="0" w:color="auto"/>
              <w:bottom w:val="single" w:sz="4" w:space="0" w:color="auto"/>
              <w:right w:val="single" w:sz="4" w:space="0" w:color="auto"/>
            </w:tcBorders>
            <w:hideMark/>
          </w:tcPr>
          <w:p w14:paraId="3D51CCDA" w14:textId="77777777" w:rsidR="00545387" w:rsidRDefault="00545387"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5" w:type="dxa"/>
            <w:gridSpan w:val="3"/>
            <w:tcBorders>
              <w:top w:val="single" w:sz="4" w:space="0" w:color="auto"/>
              <w:left w:val="single" w:sz="4" w:space="0" w:color="auto"/>
              <w:bottom w:val="single" w:sz="4" w:space="0" w:color="auto"/>
              <w:right w:val="single" w:sz="4" w:space="0" w:color="auto"/>
            </w:tcBorders>
            <w:hideMark/>
          </w:tcPr>
          <w:p w14:paraId="77FFB563" w14:textId="1057198D" w:rsidR="00545387" w:rsidRPr="00206C2E" w:rsidRDefault="00545387"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545387" w:rsidRPr="00DA4988" w14:paraId="1ED3545D" w14:textId="77777777" w:rsidTr="00EF423A">
        <w:trPr>
          <w:cantSplit/>
          <w:trHeight w:val="466"/>
        </w:trPr>
        <w:tc>
          <w:tcPr>
            <w:tcW w:w="2377" w:type="dxa"/>
            <w:tcBorders>
              <w:top w:val="single" w:sz="4" w:space="0" w:color="auto"/>
              <w:left w:val="single" w:sz="4" w:space="0" w:color="auto"/>
              <w:bottom w:val="single" w:sz="4" w:space="0" w:color="auto"/>
              <w:right w:val="single" w:sz="4" w:space="0" w:color="auto"/>
            </w:tcBorders>
            <w:hideMark/>
          </w:tcPr>
          <w:p w14:paraId="2245D3C4" w14:textId="77777777" w:rsidR="00545387" w:rsidRDefault="00545387"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5" w:type="dxa"/>
            <w:gridSpan w:val="3"/>
            <w:tcBorders>
              <w:top w:val="single" w:sz="4" w:space="0" w:color="auto"/>
              <w:left w:val="single" w:sz="4" w:space="0" w:color="auto"/>
              <w:bottom w:val="single" w:sz="4" w:space="0" w:color="auto"/>
              <w:right w:val="single" w:sz="4" w:space="0" w:color="auto"/>
            </w:tcBorders>
            <w:hideMark/>
          </w:tcPr>
          <w:p w14:paraId="6BD9C78A" w14:textId="6D4E49E0" w:rsidR="00545387" w:rsidRDefault="00E66FE0"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[text]</w:t>
            </w:r>
            <w:r w:rsidR="00545387">
              <w:rPr>
                <w:bCs/>
                <w:iCs/>
                <w:snapToGrid w:val="0"/>
                <w:sz w:val="20"/>
                <w:szCs w:val="20"/>
              </w:rPr>
              <w:t>:</w:t>
            </w:r>
          </w:p>
          <w:p w14:paraId="51BF4CFC" w14:textId="23C173DA" w:rsidR="00545387" w:rsidRPr="005D3332" w:rsidRDefault="00E66FE0" w:rsidP="00EF423A">
            <w:pPr>
              <w:pStyle w:val="ListBullet"/>
            </w:pPr>
            <w:r>
              <w:t>[text]</w:t>
            </w:r>
            <w:r w:rsidR="00545387" w:rsidRPr="00045DE2">
              <w:t>.</w:t>
            </w:r>
          </w:p>
          <w:p w14:paraId="32F93E2F"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(Describe the objective/s of the task)</w:t>
            </w:r>
          </w:p>
        </w:tc>
      </w:tr>
      <w:tr w:rsidR="00545387" w:rsidRPr="00DA4988" w14:paraId="1E691CCD" w14:textId="77777777" w:rsidTr="00EF423A">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2C582B9C" w14:textId="77777777" w:rsidR="00545387" w:rsidRDefault="00545387"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w:t>
            </w:r>
          </w:p>
        </w:tc>
        <w:tc>
          <w:tcPr>
            <w:tcW w:w="7235" w:type="dxa"/>
            <w:gridSpan w:val="3"/>
            <w:tcBorders>
              <w:top w:val="single" w:sz="4" w:space="0" w:color="auto"/>
              <w:left w:val="single" w:sz="4" w:space="0" w:color="auto"/>
              <w:bottom w:val="single" w:sz="4" w:space="0" w:color="auto"/>
              <w:right w:val="single" w:sz="4" w:space="0" w:color="auto"/>
            </w:tcBorders>
            <w:hideMark/>
          </w:tcPr>
          <w:p w14:paraId="4D8DBF83" w14:textId="77777777" w:rsidR="00545387" w:rsidRPr="006A08CC"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A08CC">
              <w:rPr>
                <w:bCs/>
                <w:iCs/>
                <w:snapToGrid w:val="0"/>
                <w:sz w:val="20"/>
                <w:szCs w:val="20"/>
              </w:rPr>
              <w:t xml:space="preserve">New IALA guideline on digital intelligence in the port and AtoN environment. </w:t>
            </w:r>
          </w:p>
          <w:p w14:paraId="51F8D523"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6A08CC">
              <w:rPr>
                <w:bCs/>
                <w:iCs/>
                <w:snapToGrid w:val="0"/>
                <w:sz w:val="20"/>
                <w:szCs w:val="20"/>
              </w:rPr>
              <w:t>Development of content for possible training programs related to digital intelligence (with IALA WWA)</w:t>
            </w:r>
            <w:r w:rsidRPr="00311DC2">
              <w:rPr>
                <w:bCs/>
                <w:iCs/>
                <w:snapToGrid w:val="0"/>
                <w:sz w:val="20"/>
                <w:szCs w:val="20"/>
              </w:rPr>
              <w:t xml:space="preserve">.  </w:t>
            </w:r>
          </w:p>
          <w:p w14:paraId="521583AB"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snapToGrid w:val="0"/>
                <w:sz w:val="16"/>
                <w:szCs w:val="16"/>
              </w:rPr>
              <w:t>(Describe the expected outcome: e.g. Recommendation, Guideline or Other)</w:t>
            </w:r>
          </w:p>
        </w:tc>
      </w:tr>
      <w:tr w:rsidR="00545387" w:rsidRPr="00DA4988" w14:paraId="59669BF7" w14:textId="77777777" w:rsidTr="00EF423A">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4182AA9B" w14:textId="77777777" w:rsidR="00545387" w:rsidRDefault="00545387"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5" w:type="dxa"/>
            <w:gridSpan w:val="3"/>
            <w:tcBorders>
              <w:top w:val="single" w:sz="4" w:space="0" w:color="auto"/>
              <w:left w:val="single" w:sz="4" w:space="0" w:color="auto"/>
              <w:bottom w:val="single" w:sz="4" w:space="0" w:color="auto"/>
              <w:right w:val="single" w:sz="4" w:space="0" w:color="auto"/>
            </w:tcBorders>
            <w:hideMark/>
          </w:tcPr>
          <w:p w14:paraId="0F564072" w14:textId="5BEA06FD" w:rsidR="00545387"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noProof/>
                <w:snapToGrid w:val="0"/>
                <w:sz w:val="20"/>
                <w:szCs w:val="20"/>
              </w:rPr>
            </w:pPr>
            <w:r>
              <w:rPr>
                <w:bCs/>
                <w:i/>
                <w:iCs/>
                <w:noProof/>
                <w:snapToGrid w:val="0"/>
                <w:sz w:val="20"/>
                <w:szCs w:val="20"/>
              </w:rPr>
              <w:t>[text]</w:t>
            </w:r>
          </w:p>
          <w:p w14:paraId="7AF30DD5"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noProof/>
                <w:snapToGrid w:val="0"/>
                <w:sz w:val="16"/>
                <w:szCs w:val="16"/>
              </w:rPr>
              <w:t>(Describe briefly why this task should be included in the Work Programme)</w:t>
            </w:r>
          </w:p>
        </w:tc>
      </w:tr>
      <w:tr w:rsidR="00545387" w:rsidRPr="00DA4988" w14:paraId="58D8424E" w14:textId="77777777" w:rsidTr="00EF423A">
        <w:trPr>
          <w:cantSplit/>
          <w:trHeight w:val="854"/>
        </w:trPr>
        <w:tc>
          <w:tcPr>
            <w:tcW w:w="2377" w:type="dxa"/>
            <w:tcBorders>
              <w:top w:val="single" w:sz="4" w:space="0" w:color="auto"/>
              <w:left w:val="single" w:sz="4" w:space="0" w:color="auto"/>
              <w:bottom w:val="single" w:sz="4" w:space="0" w:color="auto"/>
              <w:right w:val="single" w:sz="4" w:space="0" w:color="auto"/>
            </w:tcBorders>
            <w:hideMark/>
          </w:tcPr>
          <w:p w14:paraId="507A28AC" w14:textId="77777777" w:rsidR="00545387" w:rsidRDefault="00545387"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Strategic Alignment</w:t>
            </w:r>
          </w:p>
          <w:p w14:paraId="7977356F" w14:textId="77777777" w:rsidR="00545387" w:rsidRDefault="00545387"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rPr>
            </w:pPr>
            <w:r>
              <w:rPr>
                <w:bCs/>
                <w:i/>
                <w:iCs/>
                <w:noProof/>
                <w:snapToGrid w:val="0"/>
                <w:sz w:val="16"/>
                <w:szCs w:val="16"/>
              </w:rPr>
              <w:t>(See IALA Strategic Vision)</w:t>
            </w:r>
          </w:p>
        </w:tc>
        <w:tc>
          <w:tcPr>
            <w:tcW w:w="7235" w:type="dxa"/>
            <w:gridSpan w:val="3"/>
            <w:tcBorders>
              <w:top w:val="single" w:sz="4" w:space="0" w:color="auto"/>
              <w:left w:val="single" w:sz="4" w:space="0" w:color="auto"/>
              <w:bottom w:val="single" w:sz="4" w:space="0" w:color="auto"/>
              <w:right w:val="single" w:sz="4" w:space="0" w:color="auto"/>
            </w:tcBorders>
            <w:hideMark/>
          </w:tcPr>
          <w:p w14:paraId="392DD018" w14:textId="77777777" w:rsidR="00BA0978" w:rsidRPr="000E5439" w:rsidRDefault="00BA0978" w:rsidP="00BA0978">
            <w:pPr>
              <w:pStyle w:val="BodyText3"/>
              <w:spacing w:before="120" w:line="256" w:lineRule="auto"/>
              <w:jc w:val="both"/>
              <w:rPr>
                <w:sz w:val="20"/>
              </w:rPr>
            </w:pPr>
            <w:r w:rsidRPr="00E66FE0">
              <w:rPr>
                <w:b/>
                <w:bCs/>
                <w:sz w:val="20"/>
                <w:highlight w:val="yellow"/>
              </w:rPr>
              <w:t>Goal</w:t>
            </w:r>
            <w:r w:rsidRPr="00E66FE0">
              <w:rPr>
                <w:sz w:val="20"/>
                <w:highlight w:val="yellow"/>
              </w:rPr>
              <w:t xml:space="preserve"> [</w:t>
            </w:r>
            <w:r>
              <w:rPr>
                <w:sz w:val="20"/>
                <w:highlight w:val="yellow"/>
              </w:rPr>
              <w:t>confirm with most recent IALA strategic plan</w:t>
            </w:r>
            <w:r w:rsidRPr="00E66FE0">
              <w:rPr>
                <w:sz w:val="20"/>
                <w:highlight w:val="yellow"/>
              </w:rPr>
              <w:t>]</w:t>
            </w:r>
          </w:p>
          <w:p w14:paraId="4437DFFC" w14:textId="77777777" w:rsidR="00545387" w:rsidRPr="000E5439" w:rsidRDefault="00545387" w:rsidP="00EF423A">
            <w:pPr>
              <w:pStyle w:val="BodyText3"/>
              <w:spacing w:before="120" w:line="256" w:lineRule="auto"/>
              <w:jc w:val="both"/>
              <w:rPr>
                <w:sz w:val="20"/>
              </w:rPr>
            </w:pPr>
            <w:r>
              <w:rPr>
                <w:sz w:val="20"/>
              </w:rPr>
              <w:t xml:space="preserve">G1 - Marine Aids to Navigation are developed and harmonised through international cooperation and the provision of standards. </w:t>
            </w:r>
          </w:p>
          <w:p w14:paraId="2E9890A7" w14:textId="77777777" w:rsidR="00545387" w:rsidRDefault="00545387" w:rsidP="00EF423A">
            <w:pPr>
              <w:pStyle w:val="BodyText3"/>
              <w:spacing w:before="120" w:line="256" w:lineRule="auto"/>
              <w:jc w:val="both"/>
              <w:rPr>
                <w:sz w:val="20"/>
              </w:rPr>
            </w:pPr>
            <w:r>
              <w:rPr>
                <w:sz w:val="20"/>
              </w:rPr>
              <w:t>G2 - All coastal states have contributed to a sustainable and efficient global network of Marine Aids to Navigation through capacity building and the sharing of expertise.</w:t>
            </w:r>
          </w:p>
          <w:p w14:paraId="2DF222CC" w14:textId="77777777" w:rsidR="00545387" w:rsidRPr="000E5439" w:rsidRDefault="00545387" w:rsidP="00EF423A">
            <w:pPr>
              <w:pStyle w:val="BodyText3"/>
              <w:spacing w:before="120" w:line="256" w:lineRule="auto"/>
              <w:jc w:val="both"/>
              <w:rPr>
                <w:b/>
                <w:bCs/>
                <w:sz w:val="20"/>
              </w:rPr>
            </w:pPr>
            <w:r w:rsidRPr="000E5439">
              <w:rPr>
                <w:b/>
                <w:bCs/>
                <w:sz w:val="20"/>
              </w:rPr>
              <w:t>Strategy</w:t>
            </w:r>
          </w:p>
          <w:p w14:paraId="3D2DB491" w14:textId="77777777" w:rsidR="00545387" w:rsidRPr="000E5439"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rPr>
            </w:pPr>
            <w:r w:rsidRPr="000E5439">
              <w:rPr>
                <w:sz w:val="20"/>
                <w:szCs w:val="16"/>
              </w:rPr>
              <w:t>S2</w:t>
            </w:r>
            <w:r w:rsidRPr="000E5439">
              <w:rPr>
                <w:sz w:val="20"/>
                <w:szCs w:val="16"/>
              </w:rPr>
              <w:tab/>
              <w:t>Position IALA as the source of standards, knowledge, and expertise that will enable States to provide Marine Aids to Navigation, in accordance with relevant international obligations and recommendations.</w:t>
            </w:r>
          </w:p>
          <w:p w14:paraId="1D74EAF5"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rPr>
            </w:pPr>
            <w:r w:rsidRPr="000E5439">
              <w:rPr>
                <w:sz w:val="20"/>
                <w:szCs w:val="16"/>
              </w:rPr>
              <w:t>S3</w:t>
            </w:r>
            <w:r w:rsidRPr="000E5439">
              <w:rPr>
                <w:sz w:val="20"/>
                <w:szCs w:val="16"/>
              </w:rPr>
              <w:tab/>
            </w:r>
            <w:r w:rsidRPr="00F012E1">
              <w:rPr>
                <w:sz w:val="20"/>
                <w:szCs w:val="16"/>
              </w:rPr>
              <w:t>Coordinate the further development of Marine Aids to Navigation, taking into account evolving operational</w:t>
            </w:r>
            <w:r>
              <w:rPr>
                <w:sz w:val="20"/>
                <w:szCs w:val="16"/>
              </w:rPr>
              <w:t xml:space="preserve"> </w:t>
            </w:r>
            <w:r w:rsidRPr="00F012E1">
              <w:rPr>
                <w:sz w:val="20"/>
                <w:szCs w:val="16"/>
              </w:rPr>
              <w:t>and functional requirements, new techniques, new technologies and sustainability</w:t>
            </w:r>
            <w:r w:rsidRPr="000E5439">
              <w:rPr>
                <w:sz w:val="20"/>
                <w:szCs w:val="16"/>
              </w:rPr>
              <w:t>.</w:t>
            </w:r>
          </w:p>
          <w:p w14:paraId="29666909" w14:textId="77777777" w:rsidR="00545387" w:rsidRPr="000E5439"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rPr>
            </w:pPr>
            <w:r w:rsidRPr="000E5439">
              <w:rPr>
                <w:sz w:val="20"/>
                <w:szCs w:val="16"/>
              </w:rPr>
              <w:t>S5</w:t>
            </w:r>
            <w:r w:rsidRPr="000E5439">
              <w:rPr>
                <w:sz w:val="20"/>
                <w:szCs w:val="16"/>
              </w:rPr>
              <w:tab/>
            </w:r>
            <w:r w:rsidRPr="00635ADC">
              <w:rPr>
                <w:sz w:val="20"/>
                <w:szCs w:val="16"/>
              </w:rPr>
              <w:t>Harmonise the information structure and communications for future navigation by creating standards, and by</w:t>
            </w:r>
            <w:r>
              <w:rPr>
                <w:sz w:val="20"/>
                <w:szCs w:val="16"/>
              </w:rPr>
              <w:t xml:space="preserve"> </w:t>
            </w:r>
            <w:r w:rsidRPr="00635ADC">
              <w:rPr>
                <w:sz w:val="20"/>
                <w:szCs w:val="16"/>
              </w:rPr>
              <w:t>cooperation with other international organisations, to achieve worldwide interoperability of shore and ship</w:t>
            </w:r>
            <w:r>
              <w:rPr>
                <w:sz w:val="20"/>
                <w:szCs w:val="16"/>
              </w:rPr>
              <w:t xml:space="preserve"> </w:t>
            </w:r>
            <w:r w:rsidRPr="00635ADC">
              <w:rPr>
                <w:sz w:val="20"/>
                <w:szCs w:val="16"/>
              </w:rPr>
              <w:t>systems.</w:t>
            </w:r>
          </w:p>
        </w:tc>
      </w:tr>
      <w:tr w:rsidR="00545387" w:rsidRPr="00DA4988" w14:paraId="3D611CAE" w14:textId="77777777" w:rsidTr="00EF423A">
        <w:trPr>
          <w:cantSplit/>
          <w:trHeight w:val="615"/>
        </w:trPr>
        <w:tc>
          <w:tcPr>
            <w:tcW w:w="2377" w:type="dxa"/>
            <w:tcBorders>
              <w:top w:val="single" w:sz="4" w:space="0" w:color="auto"/>
              <w:left w:val="single" w:sz="4" w:space="0" w:color="auto"/>
              <w:bottom w:val="single" w:sz="4" w:space="0" w:color="auto"/>
              <w:right w:val="single" w:sz="4" w:space="0" w:color="auto"/>
            </w:tcBorders>
            <w:hideMark/>
          </w:tcPr>
          <w:p w14:paraId="7B748179" w14:textId="77777777" w:rsidR="00545387" w:rsidRDefault="00545387"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5" w:type="dxa"/>
            <w:gridSpan w:val="3"/>
            <w:tcBorders>
              <w:top w:val="single" w:sz="4" w:space="0" w:color="auto"/>
              <w:left w:val="single" w:sz="4" w:space="0" w:color="auto"/>
              <w:bottom w:val="single" w:sz="4" w:space="0" w:color="auto"/>
              <w:right w:val="single" w:sz="4" w:space="0" w:color="auto"/>
            </w:tcBorders>
            <w:hideMark/>
          </w:tcPr>
          <w:p w14:paraId="3F9808AD"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4691A94B" w14:textId="24371A8A" w:rsidR="00545387" w:rsidRDefault="00E66FE0" w:rsidP="00EF423A">
            <w:pPr>
              <w:pStyle w:val="Bullet1"/>
            </w:pPr>
            <w:r>
              <w:t>[update]</w:t>
            </w:r>
          </w:p>
          <w:p w14:paraId="55189670" w14:textId="248E8491" w:rsidR="00545387" w:rsidRPr="004333F5" w:rsidRDefault="00545387" w:rsidP="00EF423A">
            <w:pPr>
              <w:pStyle w:val="Bullet1"/>
            </w:pPr>
            <w:r w:rsidRPr="004333F5">
              <w:t>.</w:t>
            </w:r>
          </w:p>
          <w:p w14:paraId="2B5029D2"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rPr>
            </w:pPr>
            <w:r>
              <w:rPr>
                <w:bCs/>
                <w:i/>
                <w:iCs/>
                <w:noProof/>
                <w:snapToGrid w:val="0"/>
                <w:sz w:val="16"/>
                <w:szCs w:val="16"/>
              </w:rPr>
              <w:t xml:space="preserve"> (Describe key items that are in scope/out of scope)</w:t>
            </w:r>
          </w:p>
        </w:tc>
      </w:tr>
      <w:tr w:rsidR="00545387" w14:paraId="122F1EF0" w14:textId="77777777" w:rsidTr="00EF423A">
        <w:trPr>
          <w:cantSplit/>
          <w:trHeight w:val="1399"/>
        </w:trPr>
        <w:tc>
          <w:tcPr>
            <w:tcW w:w="2377" w:type="dxa"/>
            <w:tcBorders>
              <w:top w:val="single" w:sz="4" w:space="0" w:color="auto"/>
              <w:left w:val="single" w:sz="4" w:space="0" w:color="auto"/>
              <w:bottom w:val="single" w:sz="4" w:space="0" w:color="auto"/>
              <w:right w:val="single" w:sz="4" w:space="0" w:color="auto"/>
            </w:tcBorders>
            <w:hideMark/>
          </w:tcPr>
          <w:p w14:paraId="51960C50" w14:textId="77777777" w:rsidR="00545387" w:rsidRDefault="00545387"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lastRenderedPageBreak/>
              <w:t>Brief and concise description of the work to be undertaken and programme mile</w:t>
            </w:r>
            <w:r>
              <w:rPr>
                <w:b/>
                <w:bCs/>
                <w:iCs/>
                <w:snapToGrid w:val="0"/>
                <w:sz w:val="20"/>
                <w:szCs w:val="20"/>
              </w:rPr>
              <w:softHyphen/>
              <w:t>stones</w:t>
            </w:r>
            <w:r>
              <w:rPr>
                <w:bCs/>
                <w:iCs/>
                <w:snapToGrid w:val="0"/>
                <w:sz w:val="20"/>
                <w:szCs w:val="20"/>
              </w:rPr>
              <w:t xml:space="preserve"> (where appropriate).</w:t>
            </w:r>
          </w:p>
        </w:tc>
        <w:tc>
          <w:tcPr>
            <w:tcW w:w="7235" w:type="dxa"/>
            <w:gridSpan w:val="3"/>
            <w:tcBorders>
              <w:top w:val="single" w:sz="4" w:space="0" w:color="auto"/>
              <w:left w:val="single" w:sz="4" w:space="0" w:color="auto"/>
              <w:bottom w:val="single" w:sz="4" w:space="0" w:color="auto"/>
              <w:right w:val="single" w:sz="4" w:space="0" w:color="auto"/>
            </w:tcBorders>
            <w:hideMark/>
          </w:tcPr>
          <w:p w14:paraId="04632F62" w14:textId="0A807EC8"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Key milestones include:</w:t>
            </w:r>
          </w:p>
          <w:tbl>
            <w:tblPr>
              <w:tblStyle w:val="TableGrid"/>
              <w:tblW w:w="0" w:type="auto"/>
              <w:tblLayout w:type="fixed"/>
              <w:tblLook w:val="04A0" w:firstRow="1" w:lastRow="0" w:firstColumn="1" w:lastColumn="0" w:noHBand="0" w:noVBand="1"/>
            </w:tblPr>
            <w:tblGrid>
              <w:gridCol w:w="4858"/>
              <w:gridCol w:w="2141"/>
            </w:tblGrid>
            <w:tr w:rsidR="00545387" w14:paraId="1943F8BC" w14:textId="77777777" w:rsidTr="00E66FE0">
              <w:tc>
                <w:tcPr>
                  <w:tcW w:w="4858" w:type="dxa"/>
                  <w:tcBorders>
                    <w:top w:val="single" w:sz="4" w:space="0" w:color="auto"/>
                    <w:left w:val="single" w:sz="4" w:space="0" w:color="auto"/>
                    <w:bottom w:val="single" w:sz="4" w:space="0" w:color="auto"/>
                    <w:right w:val="single" w:sz="4" w:space="0" w:color="auto"/>
                  </w:tcBorders>
                </w:tcPr>
                <w:p w14:paraId="6C1D7FAA" w14:textId="5806ABCE"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hideMark/>
                </w:tcPr>
                <w:p w14:paraId="42B79E62"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sidRPr="00754013">
                    <w:rPr>
                      <w:bCs/>
                      <w:iCs/>
                      <w:snapToGrid w:val="0"/>
                      <w:sz w:val="18"/>
                      <w:szCs w:val="18"/>
                    </w:rPr>
                    <w:t>Oct</w:t>
                  </w:r>
                  <w:r>
                    <w:rPr>
                      <w:bCs/>
                      <w:iCs/>
                      <w:snapToGrid w:val="0"/>
                      <w:sz w:val="18"/>
                      <w:szCs w:val="18"/>
                    </w:rPr>
                    <w:t xml:space="preserve"> </w:t>
                  </w:r>
                  <w:r w:rsidRPr="00754013">
                    <w:rPr>
                      <w:bCs/>
                      <w:iCs/>
                      <w:snapToGrid w:val="0"/>
                      <w:sz w:val="18"/>
                      <w:szCs w:val="18"/>
                    </w:rPr>
                    <w:t>2023 (</w:t>
                  </w:r>
                  <w:r>
                    <w:rPr>
                      <w:bCs/>
                      <w:iCs/>
                      <w:snapToGrid w:val="0"/>
                      <w:sz w:val="18"/>
                      <w:szCs w:val="18"/>
                    </w:rPr>
                    <w:t>DTEC01</w:t>
                  </w:r>
                  <w:r w:rsidRPr="00754013">
                    <w:rPr>
                      <w:bCs/>
                      <w:iCs/>
                      <w:snapToGrid w:val="0"/>
                      <w:sz w:val="18"/>
                      <w:szCs w:val="18"/>
                    </w:rPr>
                    <w:t>)</w:t>
                  </w:r>
                </w:p>
              </w:tc>
            </w:tr>
            <w:tr w:rsidR="00545387" w14:paraId="26AB09F4" w14:textId="77777777" w:rsidTr="00E66FE0">
              <w:tc>
                <w:tcPr>
                  <w:tcW w:w="4858" w:type="dxa"/>
                  <w:tcBorders>
                    <w:top w:val="single" w:sz="4" w:space="0" w:color="auto"/>
                    <w:left w:val="single" w:sz="4" w:space="0" w:color="auto"/>
                    <w:bottom w:val="single" w:sz="4" w:space="0" w:color="auto"/>
                    <w:right w:val="single" w:sz="4" w:space="0" w:color="auto"/>
                  </w:tcBorders>
                </w:tcPr>
                <w:p w14:paraId="5FAA03AF" w14:textId="12F9E923"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hideMark/>
                </w:tcPr>
                <w:p w14:paraId="185C440B"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Pr>
                      <w:bCs/>
                      <w:iCs/>
                      <w:snapToGrid w:val="0"/>
                      <w:sz w:val="18"/>
                      <w:szCs w:val="18"/>
                    </w:rPr>
                    <w:t>Mar 2024 (DTEC02)</w:t>
                  </w:r>
                </w:p>
              </w:tc>
            </w:tr>
            <w:tr w:rsidR="00545387" w14:paraId="65C34D6E" w14:textId="77777777" w:rsidTr="00E66FE0">
              <w:tc>
                <w:tcPr>
                  <w:tcW w:w="4858" w:type="dxa"/>
                  <w:tcBorders>
                    <w:top w:val="single" w:sz="4" w:space="0" w:color="auto"/>
                    <w:left w:val="single" w:sz="4" w:space="0" w:color="auto"/>
                    <w:bottom w:val="single" w:sz="4" w:space="0" w:color="auto"/>
                    <w:right w:val="single" w:sz="4" w:space="0" w:color="auto"/>
                  </w:tcBorders>
                </w:tcPr>
                <w:p w14:paraId="0AA992B6" w14:textId="18719B64"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hideMark/>
                </w:tcPr>
                <w:p w14:paraId="266E0505"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Pr>
                      <w:bCs/>
                      <w:iCs/>
                      <w:snapToGrid w:val="0"/>
                      <w:sz w:val="18"/>
                      <w:szCs w:val="18"/>
                    </w:rPr>
                    <w:t>Oct 2024 (DTEC03)</w:t>
                  </w:r>
                </w:p>
              </w:tc>
            </w:tr>
            <w:tr w:rsidR="00545387" w14:paraId="408761CE" w14:textId="77777777" w:rsidTr="00EF423A">
              <w:tc>
                <w:tcPr>
                  <w:tcW w:w="4858" w:type="dxa"/>
                  <w:tcBorders>
                    <w:top w:val="single" w:sz="4" w:space="0" w:color="auto"/>
                    <w:left w:val="single" w:sz="4" w:space="0" w:color="auto"/>
                    <w:bottom w:val="single" w:sz="4" w:space="0" w:color="auto"/>
                    <w:right w:val="single" w:sz="4" w:space="0" w:color="auto"/>
                  </w:tcBorders>
                </w:tcPr>
                <w:p w14:paraId="107E7325" w14:textId="5962FD3B"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tcPr>
                <w:p w14:paraId="5E14016C"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Mar 2025 (DTEC04)</w:t>
                  </w:r>
                </w:p>
              </w:tc>
            </w:tr>
            <w:tr w:rsidR="00545387" w14:paraId="2A3C366A" w14:textId="77777777" w:rsidTr="00EF423A">
              <w:tc>
                <w:tcPr>
                  <w:tcW w:w="4858" w:type="dxa"/>
                  <w:tcBorders>
                    <w:top w:val="single" w:sz="4" w:space="0" w:color="auto"/>
                    <w:left w:val="single" w:sz="4" w:space="0" w:color="auto"/>
                    <w:bottom w:val="single" w:sz="4" w:space="0" w:color="auto"/>
                    <w:right w:val="single" w:sz="4" w:space="0" w:color="auto"/>
                  </w:tcBorders>
                </w:tcPr>
                <w:p w14:paraId="24BFDFF3" w14:textId="45999939"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tcPr>
                <w:p w14:paraId="6FFF2505"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Oct 2025 (DTEC05)</w:t>
                  </w:r>
                </w:p>
              </w:tc>
            </w:tr>
            <w:tr w:rsidR="00545387" w14:paraId="2E821130" w14:textId="77777777" w:rsidTr="00EF423A">
              <w:tc>
                <w:tcPr>
                  <w:tcW w:w="4858" w:type="dxa"/>
                  <w:tcBorders>
                    <w:top w:val="single" w:sz="4" w:space="0" w:color="auto"/>
                    <w:left w:val="single" w:sz="4" w:space="0" w:color="auto"/>
                    <w:bottom w:val="single" w:sz="4" w:space="0" w:color="auto"/>
                    <w:right w:val="single" w:sz="4" w:space="0" w:color="auto"/>
                  </w:tcBorders>
                </w:tcPr>
                <w:p w14:paraId="63005540" w14:textId="309802EA"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tcPr>
                <w:p w14:paraId="1ED362CD"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Mar 2026 (DTEC06)</w:t>
                  </w:r>
                </w:p>
              </w:tc>
            </w:tr>
            <w:tr w:rsidR="00545387" w14:paraId="0D5D2FC4" w14:textId="77777777" w:rsidTr="00EF423A">
              <w:tc>
                <w:tcPr>
                  <w:tcW w:w="4858" w:type="dxa"/>
                  <w:tcBorders>
                    <w:top w:val="single" w:sz="4" w:space="0" w:color="auto"/>
                    <w:left w:val="single" w:sz="4" w:space="0" w:color="auto"/>
                    <w:bottom w:val="single" w:sz="4" w:space="0" w:color="auto"/>
                    <w:right w:val="single" w:sz="4" w:space="0" w:color="auto"/>
                  </w:tcBorders>
                </w:tcPr>
                <w:p w14:paraId="4EDA398D" w14:textId="52B4915D"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tcPr>
                <w:p w14:paraId="24DEAB45"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Oct 2026 (DTEC07)</w:t>
                  </w:r>
                </w:p>
              </w:tc>
            </w:tr>
          </w:tbl>
          <w:p w14:paraId="4AFE206F"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545387" w14:paraId="1D20AE24" w14:textId="77777777" w:rsidTr="00EF423A">
        <w:trPr>
          <w:cantSplit/>
          <w:trHeight w:val="659"/>
        </w:trPr>
        <w:tc>
          <w:tcPr>
            <w:tcW w:w="2377" w:type="dxa"/>
            <w:tcBorders>
              <w:top w:val="single" w:sz="4" w:space="0" w:color="auto"/>
              <w:left w:val="single" w:sz="4" w:space="0" w:color="auto"/>
              <w:bottom w:val="single" w:sz="4" w:space="0" w:color="auto"/>
              <w:right w:val="single" w:sz="4" w:space="0" w:color="auto"/>
            </w:tcBorders>
            <w:hideMark/>
          </w:tcPr>
          <w:p w14:paraId="34C2A425" w14:textId="77777777" w:rsidR="00545387" w:rsidRDefault="00545387"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numbers of sessions for completion</w:t>
            </w:r>
          </w:p>
        </w:tc>
        <w:tc>
          <w:tcPr>
            <w:tcW w:w="7235" w:type="dxa"/>
            <w:gridSpan w:val="3"/>
            <w:tcBorders>
              <w:top w:val="single" w:sz="4" w:space="0" w:color="auto"/>
              <w:left w:val="single" w:sz="4" w:space="0" w:color="auto"/>
              <w:bottom w:val="single" w:sz="4" w:space="0" w:color="auto"/>
              <w:right w:val="single" w:sz="4" w:space="0" w:color="auto"/>
            </w:tcBorders>
          </w:tcPr>
          <w:p w14:paraId="2A1FF9CE" w14:textId="77777777" w:rsidR="00545387" w:rsidRDefault="00545387" w:rsidP="00EF423A">
            <w:pPr>
              <w:pStyle w:val="BodyText3"/>
              <w:spacing w:before="120" w:line="256" w:lineRule="auto"/>
              <w:jc w:val="both"/>
              <w:rPr>
                <w:sz w:val="20"/>
                <w:lang w:val="en-CA"/>
              </w:rPr>
            </w:pPr>
            <w:r>
              <w:rPr>
                <w:sz w:val="20"/>
                <w:lang w:val="en-CA"/>
              </w:rPr>
              <w:t>Session number:</w:t>
            </w:r>
          </w:p>
          <w:p w14:paraId="27BF2FED" w14:textId="77777777" w:rsidR="00545387" w:rsidRDefault="00545387" w:rsidP="00EF423A">
            <w:pPr>
              <w:pStyle w:val="BodyText3"/>
              <w:tabs>
                <w:tab w:val="left" w:pos="1092"/>
                <w:tab w:val="left" w:pos="2085"/>
                <w:tab w:val="left" w:pos="2935"/>
                <w:tab w:val="left" w:pos="3927"/>
                <w:tab w:val="left" w:pos="4920"/>
                <w:tab w:val="left" w:pos="6054"/>
              </w:tabs>
              <w:spacing w:before="120" w:line="256" w:lineRule="auto"/>
              <w:ind w:left="244"/>
              <w:jc w:val="both"/>
              <w:rPr>
                <w:sz w:val="20"/>
                <w:lang w:val="en-CA"/>
              </w:rPr>
            </w:pPr>
            <w:r>
              <w:rPr>
                <w:noProof/>
                <w:lang w:val="de-DE" w:eastAsia="de-DE"/>
              </w:rPr>
              <mc:AlternateContent>
                <mc:Choice Requires="wps">
                  <w:drawing>
                    <wp:anchor distT="0" distB="0" distL="114300" distR="114300" simplePos="0" relativeHeight="251736064" behindDoc="0" locked="0" layoutInCell="1" allowOverlap="1" wp14:anchorId="284A5F8C" wp14:editId="48404C9C">
                      <wp:simplePos x="0" y="0"/>
                      <wp:positionH relativeFrom="column">
                        <wp:posOffset>645160</wp:posOffset>
                      </wp:positionH>
                      <wp:positionV relativeFrom="paragraph">
                        <wp:posOffset>168910</wp:posOffset>
                      </wp:positionV>
                      <wp:extent cx="274320" cy="274320"/>
                      <wp:effectExtent l="0" t="0" r="11430" b="11430"/>
                      <wp:wrapNone/>
                      <wp:docPr id="661370027" name="Rechtec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B44823E" w14:textId="77777777" w:rsidR="00545387" w:rsidRDefault="00545387" w:rsidP="0054538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4A5F8C" id="_x0000_s1047" style="position:absolute;left:0;text-align:left;margin-left:50.8pt;margin-top:13.3pt;width:21.6pt;height:21.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vjOEA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">
                      <v:textbox>
                        <w:txbxContent>
                          <w:p w14:paraId="3B44823E" w14:textId="77777777" w:rsidR="00545387" w:rsidRDefault="00545387" w:rsidP="00545387">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1737088" behindDoc="0" locked="0" layoutInCell="1" allowOverlap="1" wp14:anchorId="65C7D2D6" wp14:editId="3DF05799">
                      <wp:simplePos x="0" y="0"/>
                      <wp:positionH relativeFrom="column">
                        <wp:posOffset>1219200</wp:posOffset>
                      </wp:positionH>
                      <wp:positionV relativeFrom="paragraph">
                        <wp:posOffset>168910</wp:posOffset>
                      </wp:positionV>
                      <wp:extent cx="274320" cy="274320"/>
                      <wp:effectExtent l="0" t="0" r="11430" b="11430"/>
                      <wp:wrapNone/>
                      <wp:docPr id="462149937" name="Rechteck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5AC6E2E" w14:textId="77777777" w:rsidR="00545387" w:rsidRPr="00936260" w:rsidRDefault="00545387" w:rsidP="00545387">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C7D2D6" id="_x0000_s1048" style="position:absolute;left:0;text-align:left;margin-left:96pt;margin-top:13.3pt;width:21.6pt;height:21.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">
                      <v:textbox>
                        <w:txbxContent>
                          <w:p w14:paraId="55AC6E2E" w14:textId="77777777" w:rsidR="00545387" w:rsidRPr="00936260" w:rsidRDefault="00545387" w:rsidP="00545387">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738112" behindDoc="0" locked="0" layoutInCell="1" allowOverlap="1" wp14:anchorId="485D6C16" wp14:editId="43086A39">
                      <wp:simplePos x="0" y="0"/>
                      <wp:positionH relativeFrom="column">
                        <wp:posOffset>1793240</wp:posOffset>
                      </wp:positionH>
                      <wp:positionV relativeFrom="paragraph">
                        <wp:posOffset>168910</wp:posOffset>
                      </wp:positionV>
                      <wp:extent cx="274320" cy="274320"/>
                      <wp:effectExtent l="0" t="0" r="11430" b="11430"/>
                      <wp:wrapNone/>
                      <wp:docPr id="1788976001" name="Rechteck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66770E0" w14:textId="77777777" w:rsidR="00545387" w:rsidRPr="00936260" w:rsidRDefault="00545387" w:rsidP="00545387">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5D6C16" id="_x0000_s1049" style="position:absolute;left:0;text-align:left;margin-left:141.2pt;margin-top:13.3pt;width:21.6pt;height:21.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WPMEQIAACg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">
                      <v:textbox>
                        <w:txbxContent>
                          <w:p w14:paraId="066770E0" w14:textId="77777777" w:rsidR="00545387" w:rsidRPr="00936260" w:rsidRDefault="00545387" w:rsidP="00545387">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739136" behindDoc="0" locked="0" layoutInCell="1" allowOverlap="1" wp14:anchorId="34DFEB91" wp14:editId="0D5CF1DF">
                      <wp:simplePos x="0" y="0"/>
                      <wp:positionH relativeFrom="column">
                        <wp:posOffset>2399665</wp:posOffset>
                      </wp:positionH>
                      <wp:positionV relativeFrom="paragraph">
                        <wp:posOffset>168910</wp:posOffset>
                      </wp:positionV>
                      <wp:extent cx="274320" cy="274320"/>
                      <wp:effectExtent l="0" t="0" r="11430" b="11430"/>
                      <wp:wrapNone/>
                      <wp:docPr id="1130381670" name="Rechteck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05105F7" w14:textId="77777777" w:rsidR="00545387" w:rsidRPr="00936260" w:rsidRDefault="00545387" w:rsidP="00545387">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FEB91" id="_x0000_s1050" style="position:absolute;left:0;text-align:left;margin-left:188.95pt;margin-top:13.3pt;width:21.6pt;height:21.6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jonEQ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iG&#10;VYwQn0qoTkQswjiutF4ktIA/OOtpVAvuvx8EKs7Me0vNuVmsVnG2k7JaX0Ve8dJSXlqElQRV8MDZ&#10;KO7CuA8Hh7ppKdIi0WHhjhpa60T2c1ZT/jSOqV3T6sR5v9ST1/OCb38C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LJ+&#10;OicRAgAAKAQAAA4AAAAAAAAAAAAAAAAALgIAAGRycy9lMm9Eb2MueG1sUEsBAi0AFAAGAAgAAAAh&#10;ABt+45ffAAAACQEAAA8AAAAAAAAAAAAAAAAAawQAAGRycy9kb3ducmV2LnhtbFBLBQYAAAAABAAE&#10;APMAAAB3BQAAAAA=&#10;">
                      <v:textbox>
                        <w:txbxContent>
                          <w:p w14:paraId="505105F7" w14:textId="77777777" w:rsidR="00545387" w:rsidRPr="00936260" w:rsidRDefault="00545387" w:rsidP="00545387">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740160" behindDoc="0" locked="0" layoutInCell="1" allowOverlap="1" wp14:anchorId="41B7A378" wp14:editId="3D0719EC">
                      <wp:simplePos x="0" y="0"/>
                      <wp:positionH relativeFrom="column">
                        <wp:posOffset>3072130</wp:posOffset>
                      </wp:positionH>
                      <wp:positionV relativeFrom="paragraph">
                        <wp:posOffset>168910</wp:posOffset>
                      </wp:positionV>
                      <wp:extent cx="274320" cy="274320"/>
                      <wp:effectExtent l="0" t="0" r="11430" b="11430"/>
                      <wp:wrapNone/>
                      <wp:docPr id="1524739670" name="Rechteck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107E0A" w14:textId="77777777" w:rsidR="00545387" w:rsidRPr="00936260" w:rsidRDefault="00545387" w:rsidP="00545387">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B7A378" id="_x0000_s1051" style="position:absolute;left:0;text-align:left;margin-left:241.9pt;margin-top:13.3pt;width:21.6pt;height:21.6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M/LEQ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">
                      <v:textbox>
                        <w:txbxContent>
                          <w:p w14:paraId="02107E0A" w14:textId="77777777" w:rsidR="00545387" w:rsidRPr="00936260" w:rsidRDefault="00545387" w:rsidP="00545387">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741184" behindDoc="0" locked="0" layoutInCell="1" allowOverlap="1" wp14:anchorId="547A38B7" wp14:editId="6FDEB758">
                      <wp:simplePos x="0" y="0"/>
                      <wp:positionH relativeFrom="column">
                        <wp:posOffset>3834765</wp:posOffset>
                      </wp:positionH>
                      <wp:positionV relativeFrom="paragraph">
                        <wp:posOffset>168910</wp:posOffset>
                      </wp:positionV>
                      <wp:extent cx="274320" cy="274320"/>
                      <wp:effectExtent l="0" t="0" r="11430" b="11430"/>
                      <wp:wrapNone/>
                      <wp:docPr id="1079806130" name="Rechteck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1E175E" w14:textId="77777777" w:rsidR="00545387" w:rsidRPr="00936260" w:rsidRDefault="00545387" w:rsidP="00545387">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7A38B7" id="_x0000_s1052" style="position:absolute;left:0;text-align:left;margin-left:301.95pt;margin-top:13.3pt;width:21.6pt;height:21.6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">
                      <v:textbox>
                        <w:txbxContent>
                          <w:p w14:paraId="561E175E" w14:textId="77777777" w:rsidR="00545387" w:rsidRPr="00936260" w:rsidRDefault="00545387" w:rsidP="00545387">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742208" behindDoc="0" locked="0" layoutInCell="1" allowOverlap="1" wp14:anchorId="4E2C9644" wp14:editId="1F8D8CBE">
                      <wp:simplePos x="0" y="0"/>
                      <wp:positionH relativeFrom="column">
                        <wp:posOffset>31750</wp:posOffset>
                      </wp:positionH>
                      <wp:positionV relativeFrom="paragraph">
                        <wp:posOffset>168910</wp:posOffset>
                      </wp:positionV>
                      <wp:extent cx="274320" cy="274320"/>
                      <wp:effectExtent l="0" t="0" r="11430" b="11430"/>
                      <wp:wrapNone/>
                      <wp:docPr id="1045330353" name="Rechteck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0B78197" w14:textId="77777777" w:rsidR="00545387" w:rsidRDefault="00545387" w:rsidP="0054538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2C9644" id="_x0000_s1053" style="position:absolute;left:0;text-align:left;margin-left:2.5pt;margin-top:13.3pt;width:21.6pt;height:21.6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1TJEA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">
                      <v:textbox>
                        <w:txbxContent>
                          <w:p w14:paraId="70B78197" w14:textId="77777777" w:rsidR="00545387" w:rsidRDefault="00545387" w:rsidP="00545387">
                            <w:pPr>
                              <w:rPr>
                                <w:lang w:val="nl-NL"/>
                              </w:rPr>
                            </w:pPr>
                            <w:r>
                              <w:rPr>
                                <w:lang w:val="nl-NL"/>
                              </w:rPr>
                              <w:t>X</w:t>
                            </w:r>
                          </w:p>
                        </w:txbxContent>
                      </v:textbox>
                    </v:rect>
                  </w:pict>
                </mc:Fallback>
              </mc:AlternateContent>
            </w:r>
            <w:r>
              <w:rPr>
                <w:sz w:val="20"/>
                <w:lang w:val="en-CA"/>
              </w:rPr>
              <w:t>01</w:t>
            </w:r>
            <w:r>
              <w:rPr>
                <w:sz w:val="20"/>
                <w:lang w:val="en-CA"/>
              </w:rPr>
              <w:tab/>
              <w:t>02</w:t>
            </w:r>
            <w:r>
              <w:rPr>
                <w:sz w:val="20"/>
                <w:lang w:val="en-CA"/>
              </w:rPr>
              <w:tab/>
              <w:t>03</w:t>
            </w:r>
            <w:r>
              <w:rPr>
                <w:sz w:val="20"/>
                <w:lang w:val="en-CA"/>
              </w:rPr>
              <w:tab/>
              <w:t>04</w:t>
            </w:r>
            <w:r>
              <w:rPr>
                <w:sz w:val="20"/>
                <w:lang w:val="en-CA"/>
              </w:rPr>
              <w:tab/>
              <w:t>05</w:t>
            </w:r>
            <w:r>
              <w:rPr>
                <w:sz w:val="20"/>
                <w:lang w:val="en-CA"/>
              </w:rPr>
              <w:tab/>
              <w:t>06</w:t>
            </w:r>
            <w:r>
              <w:rPr>
                <w:sz w:val="20"/>
                <w:lang w:val="en-CA"/>
              </w:rPr>
              <w:tab/>
              <w:t>07</w:t>
            </w:r>
          </w:p>
          <w:p w14:paraId="6C9E53A3"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10FB8B6E"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545387" w14:paraId="79AE6AA8" w14:textId="77777777" w:rsidTr="00EF423A">
        <w:trPr>
          <w:cantSplit/>
          <w:trHeight w:val="342"/>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9C550E1" w14:textId="77777777" w:rsidR="00545387" w:rsidRDefault="00545387"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1BC8B3F"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936E2F9"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545387" w14:paraId="089F6FDF" w14:textId="77777777" w:rsidTr="00EF423A">
        <w:trPr>
          <w:cantSplit/>
          <w:trHeight w:val="342"/>
        </w:trPr>
        <w:tc>
          <w:tcPr>
            <w:tcW w:w="2377"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33EA711" w14:textId="77777777" w:rsidR="00545387" w:rsidRDefault="00545387"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59C10B8"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F3A18A4"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2D03575"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545387" w14:paraId="233D7D44" w14:textId="77777777" w:rsidTr="00EF423A">
        <w:trPr>
          <w:cantSplit/>
          <w:trHeight w:val="489"/>
        </w:trPr>
        <w:tc>
          <w:tcPr>
            <w:tcW w:w="2377" w:type="dxa"/>
            <w:vMerge/>
            <w:tcBorders>
              <w:top w:val="single" w:sz="4" w:space="0" w:color="auto"/>
              <w:left w:val="single" w:sz="4" w:space="0" w:color="auto"/>
              <w:bottom w:val="single" w:sz="4" w:space="0" w:color="auto"/>
              <w:right w:val="single" w:sz="4" w:space="0" w:color="auto"/>
            </w:tcBorders>
            <w:vAlign w:val="center"/>
            <w:hideMark/>
          </w:tcPr>
          <w:p w14:paraId="6793717D" w14:textId="77777777" w:rsidR="00545387" w:rsidRDefault="00545387" w:rsidP="00EF423A">
            <w:pPr>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E75B114"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highlight w:val="yellow"/>
              </w:rPr>
              <w:t>XX</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4170D4E"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366364A"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545387" w14:paraId="47D40D39" w14:textId="77777777" w:rsidTr="00EF423A">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8FB5F04" w14:textId="77777777" w:rsidR="00545387" w:rsidRDefault="00545387"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E78D09B"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BE78DF7"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D3E3DC2"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545387" w14:paraId="37D270FA" w14:textId="77777777" w:rsidTr="00EF423A">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D0C2411" w14:textId="77777777" w:rsidR="00545387" w:rsidRDefault="00545387"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5D06A48"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78A1848"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1F44F31A" w14:textId="77777777" w:rsidR="00545387" w:rsidRDefault="00545387" w:rsidP="00545387">
      <w:pPr>
        <w:rPr>
          <w:rFonts w:eastAsiaTheme="minorEastAsia"/>
        </w:rPr>
      </w:pPr>
    </w:p>
    <w:p w14:paraId="332EDC7A" w14:textId="77777777" w:rsidR="00545387" w:rsidRDefault="00545387" w:rsidP="00545387">
      <w:pPr>
        <w:rPr>
          <w:rFonts w:eastAsia="MS Mincho"/>
          <w:lang w:eastAsia="ja-JP"/>
        </w:rPr>
      </w:pP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45387" w14:paraId="7D609232" w14:textId="77777777" w:rsidTr="00EF423A">
        <w:trPr>
          <w:cantSplit/>
          <w:trHeight w:val="416"/>
          <w:tblHeader/>
        </w:trPr>
        <w:tc>
          <w:tcPr>
            <w:tcW w:w="9606" w:type="dxa"/>
            <w:shd w:val="clear" w:color="auto" w:fill="DDD9C3"/>
            <w:vAlign w:val="center"/>
          </w:tcPr>
          <w:p w14:paraId="27CCF85B" w14:textId="77777777" w:rsidR="00545387" w:rsidRDefault="0054538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ENAV Committee </w:t>
            </w:r>
            <w:r w:rsidRPr="00696A73">
              <w:rPr>
                <w:b/>
                <w:bCs/>
                <w:iCs/>
                <w:snapToGrid w:val="0"/>
              </w:rPr>
              <w:t>Work Programme</w:t>
            </w:r>
            <w:r>
              <w:rPr>
                <w:b/>
                <w:bCs/>
                <w:iCs/>
                <w:snapToGrid w:val="0"/>
              </w:rPr>
              <w:t xml:space="preserve"> 2023-2027</w:t>
            </w:r>
          </w:p>
        </w:tc>
      </w:tr>
    </w:tbl>
    <w:p w14:paraId="7CD591E1" w14:textId="77777777" w:rsidR="00545387" w:rsidRDefault="00545387" w:rsidP="00545387">
      <w:pPr>
        <w:rPr>
          <w:rFonts w:eastAsia="MS Mincho"/>
          <w:lang w:eastAsia="ja-JP"/>
        </w:rPr>
      </w:pPr>
    </w:p>
    <w:p w14:paraId="0DF078B9" w14:textId="77777777" w:rsidR="002170E0" w:rsidRDefault="002170E0">
      <w:pPr>
        <w:rPr>
          <w:rFonts w:eastAsia="MS Mincho"/>
          <w:lang w:eastAsia="ja-JP"/>
        </w:rPr>
      </w:pPr>
    </w:p>
    <w:p w14:paraId="2040AC6A" w14:textId="6C231C65" w:rsidR="00DC0B28" w:rsidRDefault="00DC0B28">
      <w:r>
        <w:br w:type="page"/>
      </w:r>
    </w:p>
    <w:p w14:paraId="647779CC" w14:textId="4B87DC5E" w:rsidR="005912C3" w:rsidRDefault="005912C3" w:rsidP="005912C3">
      <w:pPr>
        <w:pStyle w:val="Heading1"/>
        <w:numPr>
          <w:ilvl w:val="0"/>
          <w:numId w:val="0"/>
        </w:numPr>
      </w:pPr>
      <w:bookmarkStart w:id="155" w:name="_Toc116048654"/>
      <w:bookmarkStart w:id="156" w:name="_Toc521492548"/>
      <w:r>
        <w:lastRenderedPageBreak/>
        <w:t xml:space="preserve">TASK </w:t>
      </w:r>
      <w:r w:rsidR="005A7E04">
        <w:rPr>
          <w:lang w:eastAsia="ko-KR"/>
        </w:rPr>
        <w:t>###</w:t>
      </w:r>
      <w:r w:rsidR="005A7E04">
        <w:rPr>
          <w:lang w:eastAsia="ko-KR"/>
        </w:rPr>
        <w:tab/>
      </w:r>
      <w:r>
        <w:t xml:space="preserve"> </w:t>
      </w:r>
      <w:bookmarkEnd w:id="155"/>
      <w:r w:rsidRPr="00560BC7">
        <w:t>Contribution to the development of IMT-2030 by formulating user requirements for Marine AtoN</w:t>
      </w:r>
    </w:p>
    <w:p w14:paraId="56886D16" w14:textId="505CDAC6" w:rsidR="005912C3" w:rsidRPr="005A7E04" w:rsidRDefault="005A7E04" w:rsidP="005912C3">
      <w:pPr>
        <w:pStyle w:val="BodyText"/>
        <w:rPr>
          <w:lang w:eastAsia="de-DE"/>
        </w:rPr>
      </w:pPr>
      <w:r>
        <w:rPr>
          <w:lang w:eastAsia="de-DE"/>
        </w:rPr>
        <w:t>IALA Work Programme 2023-2027 reference: S10</w:t>
      </w:r>
      <w:r w:rsidR="00D4565B">
        <w:rPr>
          <w:lang w:eastAsia="de-DE"/>
        </w:rPr>
        <w:t>5</w:t>
      </w:r>
      <w:r>
        <w:rPr>
          <w:lang w:eastAsia="de-DE"/>
        </w:rPr>
        <w:t xml:space="preserve">0, </w:t>
      </w:r>
      <w:r w:rsidR="00D4565B">
        <w:rPr>
          <w:lang w:eastAsia="de-DE"/>
        </w:rPr>
        <w:t>6</w:t>
      </w:r>
      <w:r>
        <w:rPr>
          <w:lang w:eastAsia="de-DE"/>
        </w:rPr>
        <w:t>.1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5912C3" w:rsidRPr="007810AA" w14:paraId="7528B931" w14:textId="77777777" w:rsidTr="00EF423A">
        <w:trPr>
          <w:cantSplit/>
          <w:trHeight w:val="428"/>
        </w:trPr>
        <w:tc>
          <w:tcPr>
            <w:tcW w:w="2235" w:type="dxa"/>
            <w:shd w:val="clear" w:color="auto" w:fill="auto"/>
          </w:tcPr>
          <w:p w14:paraId="4ACDC700" w14:textId="77777777" w:rsidR="005912C3" w:rsidRPr="007810AA"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535814F4" w14:textId="77777777" w:rsidR="005912C3" w:rsidRPr="007810AA"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lang w:eastAsia="ko-KR"/>
              </w:rPr>
            </w:pPr>
            <w:r w:rsidRPr="00654429">
              <w:rPr>
                <w:rFonts w:cstheme="minorHAnsi"/>
                <w:szCs w:val="18"/>
              </w:rPr>
              <w:t>S1060 Digital communication technologies</w:t>
            </w:r>
          </w:p>
        </w:tc>
      </w:tr>
      <w:tr w:rsidR="005912C3" w:rsidRPr="007810AA" w14:paraId="5BBCF5C5" w14:textId="77777777" w:rsidTr="00EF423A">
        <w:trPr>
          <w:cantSplit/>
          <w:trHeight w:val="491"/>
        </w:trPr>
        <w:tc>
          <w:tcPr>
            <w:tcW w:w="2235" w:type="dxa"/>
            <w:shd w:val="clear" w:color="auto" w:fill="auto"/>
          </w:tcPr>
          <w:p w14:paraId="365583DD" w14:textId="77777777" w:rsidR="005912C3" w:rsidRPr="007810AA"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09B080E4" w14:textId="77777777" w:rsidR="005912C3" w:rsidRPr="007810AA"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534D68DE" w14:textId="77777777" w:rsidR="005912C3" w:rsidRPr="007810AA" w:rsidRDefault="005912C3" w:rsidP="00EF423A">
            <w:pPr>
              <w:spacing w:before="60" w:after="120"/>
              <w:rPr>
                <w:sz w:val="20"/>
                <w:szCs w:val="20"/>
                <w:lang w:eastAsia="ko-KR"/>
              </w:rPr>
            </w:pPr>
          </w:p>
        </w:tc>
      </w:tr>
      <w:tr w:rsidR="005912C3" w:rsidRPr="007810AA" w14:paraId="0A3ADD89" w14:textId="77777777" w:rsidTr="00EF423A">
        <w:trPr>
          <w:cantSplit/>
          <w:trHeight w:val="854"/>
        </w:trPr>
        <w:tc>
          <w:tcPr>
            <w:tcW w:w="2235" w:type="dxa"/>
          </w:tcPr>
          <w:p w14:paraId="7B2D80B2" w14:textId="77777777" w:rsidR="005912C3" w:rsidRPr="00EF7BB4"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EF7BB4">
              <w:rPr>
                <w:b/>
                <w:bCs/>
                <w:iCs/>
                <w:noProof/>
                <w:snapToGrid w:val="0"/>
                <w:sz w:val="20"/>
                <w:szCs w:val="20"/>
              </w:rPr>
              <w:t>Strategic Alignment</w:t>
            </w:r>
          </w:p>
          <w:p w14:paraId="1BAF2FB7" w14:textId="77777777" w:rsidR="005912C3" w:rsidRPr="00EF7BB4"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EF7BB4">
              <w:rPr>
                <w:bCs/>
                <w:i/>
                <w:iCs/>
                <w:noProof/>
                <w:snapToGrid w:val="0"/>
                <w:sz w:val="16"/>
                <w:szCs w:val="16"/>
              </w:rPr>
              <w:t>(See IALA Strategic Vision)</w:t>
            </w:r>
          </w:p>
        </w:tc>
        <w:tc>
          <w:tcPr>
            <w:tcW w:w="7371" w:type="dxa"/>
            <w:gridSpan w:val="3"/>
          </w:tcPr>
          <w:p w14:paraId="2AC64D7C" w14:textId="77777777" w:rsidR="005912C3" w:rsidRPr="00EF7BB4" w:rsidRDefault="005912C3" w:rsidP="00EF423A">
            <w:pPr>
              <w:pStyle w:val="BodyText3"/>
              <w:spacing w:before="60"/>
              <w:jc w:val="both"/>
              <w:rPr>
                <w:b/>
                <w:i/>
                <w:sz w:val="20"/>
              </w:rPr>
            </w:pPr>
            <w:r w:rsidRPr="00EF7BB4">
              <w:rPr>
                <w:b/>
                <w:sz w:val="20"/>
              </w:rPr>
              <w:t xml:space="preserve">Goal: </w:t>
            </w:r>
          </w:p>
          <w:p w14:paraId="149744E6" w14:textId="77777777" w:rsidR="005912C3" w:rsidRPr="00EF7BB4" w:rsidRDefault="005912C3" w:rsidP="00EF423A">
            <w:pPr>
              <w:pStyle w:val="BodyText3"/>
              <w:spacing w:before="60"/>
              <w:jc w:val="both"/>
              <w:rPr>
                <w:snapToGrid w:val="0"/>
              </w:rPr>
            </w:pPr>
            <w:r w:rsidRPr="00EF7BB4">
              <w:rPr>
                <w:b/>
                <w:sz w:val="20"/>
              </w:rPr>
              <w:t xml:space="preserve">Strategy: </w:t>
            </w:r>
          </w:p>
        </w:tc>
      </w:tr>
      <w:tr w:rsidR="005912C3" w:rsidRPr="007810AA" w:rsidDel="008148A0" w14:paraId="4A8FC8D9" w14:textId="77777777" w:rsidTr="00EF423A">
        <w:trPr>
          <w:cantSplit/>
          <w:trHeight w:val="712"/>
        </w:trPr>
        <w:tc>
          <w:tcPr>
            <w:tcW w:w="2235" w:type="dxa"/>
            <w:shd w:val="clear" w:color="auto" w:fill="auto"/>
          </w:tcPr>
          <w:p w14:paraId="0F518A2B" w14:textId="77777777" w:rsidR="005912C3" w:rsidRPr="007810AA" w:rsidDel="008148A0"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462E4C57" w14:textId="77777777" w:rsidR="005912C3" w:rsidRPr="007810AA" w:rsidDel="008148A0"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793392B3" w14:textId="77777777" w:rsidR="005912C3" w:rsidRPr="004E0F92" w:rsidDel="008148A0"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lang w:eastAsia="ko-KR"/>
              </w:rPr>
            </w:pPr>
            <w:r w:rsidRPr="00560BC7">
              <w:rPr>
                <w:bCs/>
                <w:snapToGrid w:val="0"/>
                <w:sz w:val="20"/>
                <w:szCs w:val="20"/>
                <w:lang w:eastAsia="ko-KR"/>
              </w:rPr>
              <w:t>Contribut</w:t>
            </w:r>
            <w:r>
              <w:rPr>
                <w:rFonts w:hint="eastAsia"/>
                <w:bCs/>
                <w:snapToGrid w:val="0"/>
                <w:sz w:val="20"/>
                <w:szCs w:val="20"/>
                <w:lang w:eastAsia="ko-KR"/>
              </w:rPr>
              <w:t>i</w:t>
            </w:r>
            <w:r>
              <w:rPr>
                <w:bCs/>
                <w:snapToGrid w:val="0"/>
                <w:sz w:val="20"/>
                <w:szCs w:val="20"/>
                <w:lang w:eastAsia="ko-KR"/>
              </w:rPr>
              <w:t>on</w:t>
            </w:r>
            <w:r w:rsidRPr="00560BC7">
              <w:rPr>
                <w:bCs/>
                <w:snapToGrid w:val="0"/>
                <w:sz w:val="20"/>
                <w:szCs w:val="20"/>
                <w:lang w:eastAsia="ko-KR"/>
              </w:rPr>
              <w:t xml:space="preserve"> to the development of IMT-2030 by formulating user requirements for Marine AtoN</w:t>
            </w:r>
          </w:p>
        </w:tc>
      </w:tr>
      <w:tr w:rsidR="005912C3" w:rsidRPr="007810AA" w14:paraId="27EF8D78" w14:textId="77777777" w:rsidTr="00EF423A">
        <w:trPr>
          <w:cantSplit/>
          <w:trHeight w:val="466"/>
        </w:trPr>
        <w:tc>
          <w:tcPr>
            <w:tcW w:w="2235" w:type="dxa"/>
          </w:tcPr>
          <w:p w14:paraId="0919155C" w14:textId="77777777" w:rsidR="005912C3" w:rsidRPr="007810AA"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22552CCF" w14:textId="77777777" w:rsidR="005912C3"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lang w:eastAsia="ko-KR"/>
              </w:rPr>
            </w:pPr>
            <w:r>
              <w:rPr>
                <w:rFonts w:hint="eastAsia"/>
                <w:bCs/>
                <w:iCs/>
                <w:snapToGrid w:val="0"/>
                <w:sz w:val="20"/>
                <w:szCs w:val="20"/>
                <w:lang w:eastAsia="ko-KR"/>
              </w:rPr>
              <w:t>T</w:t>
            </w:r>
            <w:r>
              <w:rPr>
                <w:bCs/>
                <w:iCs/>
                <w:snapToGrid w:val="0"/>
                <w:sz w:val="20"/>
                <w:szCs w:val="20"/>
                <w:lang w:eastAsia="ko-KR"/>
              </w:rPr>
              <w:t>o ensure the safety and efficiency of Marine AtoN within the IMT-2030 (</w:t>
            </w:r>
            <w:r>
              <w:rPr>
                <w:rFonts w:hint="eastAsia"/>
                <w:bCs/>
                <w:iCs/>
                <w:snapToGrid w:val="0"/>
                <w:sz w:val="20"/>
                <w:szCs w:val="20"/>
                <w:lang w:eastAsia="ko-KR"/>
              </w:rPr>
              <w:t>b</w:t>
            </w:r>
            <w:r>
              <w:rPr>
                <w:bCs/>
                <w:iCs/>
                <w:snapToGrid w:val="0"/>
                <w:sz w:val="20"/>
                <w:szCs w:val="20"/>
                <w:lang w:eastAsia="ko-KR"/>
              </w:rPr>
              <w:t>eyond 5G) communication system, the following objectives are targeted to be achieved:</w:t>
            </w:r>
          </w:p>
          <w:p w14:paraId="38A4D87E" w14:textId="77777777" w:rsidR="005912C3" w:rsidRDefault="005912C3" w:rsidP="005912C3">
            <w:pPr>
              <w:pStyle w:val="ListParagraph"/>
              <w:widowControl w:val="0"/>
              <w:numPr>
                <w:ilvl w:val="0"/>
                <w:numId w:val="2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lang w:eastAsia="ko-KR"/>
              </w:rPr>
            </w:pPr>
            <w:r w:rsidRPr="00AB3242">
              <w:rPr>
                <w:bCs/>
                <w:iCs/>
                <w:snapToGrid w:val="0"/>
                <w:sz w:val="20"/>
                <w:szCs w:val="20"/>
                <w:lang w:eastAsia="ko-KR"/>
              </w:rPr>
              <w:t xml:space="preserve">Identify legacy use cases that must be supported by the </w:t>
            </w:r>
            <w:r>
              <w:rPr>
                <w:bCs/>
                <w:iCs/>
                <w:snapToGrid w:val="0"/>
                <w:sz w:val="20"/>
                <w:szCs w:val="20"/>
                <w:lang w:eastAsia="ko-KR"/>
              </w:rPr>
              <w:t>Marine AtoN</w:t>
            </w:r>
            <w:r w:rsidRPr="00AB3242">
              <w:rPr>
                <w:bCs/>
                <w:iCs/>
                <w:snapToGrid w:val="0"/>
                <w:sz w:val="20"/>
                <w:szCs w:val="20"/>
                <w:lang w:eastAsia="ko-KR"/>
              </w:rPr>
              <w:t xml:space="preserve"> over IMT-2030.</w:t>
            </w:r>
          </w:p>
          <w:p w14:paraId="271224B4" w14:textId="77777777" w:rsidR="005912C3" w:rsidRPr="00AB3242" w:rsidRDefault="005912C3" w:rsidP="005912C3">
            <w:pPr>
              <w:pStyle w:val="ListParagraph"/>
              <w:widowControl w:val="0"/>
              <w:numPr>
                <w:ilvl w:val="0"/>
                <w:numId w:val="2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lang w:eastAsia="ko-KR"/>
              </w:rPr>
            </w:pPr>
            <w:r>
              <w:rPr>
                <w:rFonts w:eastAsia="Malgun Gothic" w:hint="eastAsia"/>
                <w:bCs/>
                <w:iCs/>
                <w:snapToGrid w:val="0"/>
                <w:sz w:val="20"/>
                <w:szCs w:val="20"/>
                <w:lang w:eastAsia="ko-KR"/>
              </w:rPr>
              <w:t>D</w:t>
            </w:r>
            <w:r>
              <w:rPr>
                <w:rFonts w:eastAsia="Malgun Gothic"/>
                <w:bCs/>
                <w:iCs/>
                <w:snapToGrid w:val="0"/>
                <w:sz w:val="20"/>
                <w:szCs w:val="20"/>
                <w:lang w:eastAsia="ko-KR"/>
              </w:rPr>
              <w:t>evelop new use cases that are likely to find applicability in the Marine AtoN over IMT-2030.</w:t>
            </w:r>
          </w:p>
          <w:p w14:paraId="7E16D970" w14:textId="77777777" w:rsidR="005912C3" w:rsidRPr="00AB3242" w:rsidRDefault="005912C3" w:rsidP="005912C3">
            <w:pPr>
              <w:pStyle w:val="ListParagraph"/>
              <w:widowControl w:val="0"/>
              <w:numPr>
                <w:ilvl w:val="0"/>
                <w:numId w:val="2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lang w:eastAsia="ko-KR"/>
              </w:rPr>
            </w:pPr>
            <w:r>
              <w:rPr>
                <w:rFonts w:eastAsia="Malgun Gothic"/>
                <w:bCs/>
                <w:iCs/>
                <w:snapToGrid w:val="0"/>
                <w:sz w:val="20"/>
                <w:szCs w:val="20"/>
                <w:lang w:eastAsia="ko-KR"/>
              </w:rPr>
              <w:t>Define potential service requirements, including regulatory consideration, for Marine AtoN over IMT-2030, drawing from both identified legacy use cases and newly developed use cases.</w:t>
            </w:r>
          </w:p>
          <w:p w14:paraId="4DA0ABE7" w14:textId="77777777" w:rsidR="005912C3" w:rsidRPr="00AB3242" w:rsidRDefault="005912C3" w:rsidP="005912C3">
            <w:pPr>
              <w:pStyle w:val="ListParagraph"/>
              <w:widowControl w:val="0"/>
              <w:numPr>
                <w:ilvl w:val="0"/>
                <w:numId w:val="2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lang w:eastAsia="ko-KR"/>
              </w:rPr>
            </w:pPr>
            <w:r>
              <w:rPr>
                <w:rFonts w:eastAsia="Malgun Gothic" w:hint="eastAsia"/>
                <w:bCs/>
                <w:iCs/>
                <w:snapToGrid w:val="0"/>
                <w:sz w:val="20"/>
                <w:szCs w:val="20"/>
                <w:lang w:eastAsia="ko-KR"/>
              </w:rPr>
              <w:t>F</w:t>
            </w:r>
            <w:r>
              <w:rPr>
                <w:rFonts w:eastAsia="Malgun Gothic"/>
                <w:bCs/>
                <w:iCs/>
                <w:snapToGrid w:val="0"/>
                <w:sz w:val="20"/>
                <w:szCs w:val="20"/>
                <w:lang w:eastAsia="ko-KR"/>
              </w:rPr>
              <w:t>ormulate the input based on these use cases and potential service requirements to be submitted for 3GPP standardization.</w:t>
            </w:r>
          </w:p>
        </w:tc>
      </w:tr>
      <w:tr w:rsidR="005912C3" w:rsidRPr="007810AA" w14:paraId="53EE1F53" w14:textId="77777777" w:rsidTr="00EF423A">
        <w:trPr>
          <w:cantSplit/>
          <w:trHeight w:val="402"/>
        </w:trPr>
        <w:tc>
          <w:tcPr>
            <w:tcW w:w="2235" w:type="dxa"/>
          </w:tcPr>
          <w:p w14:paraId="2C12F230" w14:textId="77777777" w:rsidR="005912C3" w:rsidRPr="007810AA"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6DE1DAC0" w14:textId="77777777" w:rsidR="005912C3" w:rsidRPr="007810AA"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0C91E440" w14:textId="77777777" w:rsidR="005912C3" w:rsidRPr="009E7538"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lang w:eastAsia="ko-KR"/>
              </w:rPr>
            </w:pPr>
            <w:r>
              <w:rPr>
                <w:bCs/>
                <w:snapToGrid w:val="0"/>
                <w:sz w:val="20"/>
                <w:szCs w:val="20"/>
                <w:lang w:eastAsia="ko-KR"/>
              </w:rPr>
              <w:t>Guideline on the use cases and potential service requirements for Marine AtoN over IMT-2030 in terms of the communication system</w:t>
            </w:r>
          </w:p>
        </w:tc>
      </w:tr>
      <w:tr w:rsidR="005912C3" w:rsidRPr="007810AA" w14:paraId="3E12576B" w14:textId="77777777" w:rsidTr="00EF423A">
        <w:trPr>
          <w:cantSplit/>
          <w:trHeight w:val="402"/>
        </w:trPr>
        <w:tc>
          <w:tcPr>
            <w:tcW w:w="2235" w:type="dxa"/>
          </w:tcPr>
          <w:p w14:paraId="71349634" w14:textId="77777777" w:rsidR="005912C3" w:rsidRPr="007810AA"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09734E0B" w14:textId="77777777" w:rsidR="005912C3" w:rsidRPr="007810AA"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2785A6EF" w14:textId="77777777" w:rsidR="005912C3" w:rsidRPr="004610F7" w:rsidRDefault="005912C3" w:rsidP="00EF423A">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rFonts w:eastAsia="Malgun Gothic"/>
                <w:bCs/>
                <w:iCs/>
                <w:snapToGrid w:val="0"/>
                <w:sz w:val="20"/>
                <w:szCs w:val="20"/>
                <w:lang w:eastAsia="ko-KR"/>
              </w:rPr>
            </w:pPr>
            <w:r w:rsidRPr="001E5D9B">
              <w:rPr>
                <w:rFonts w:eastAsia="Malgun Gothic"/>
                <w:bCs/>
                <w:iCs/>
                <w:snapToGrid w:val="0"/>
                <w:sz w:val="20"/>
                <w:szCs w:val="20"/>
                <w:lang w:eastAsia="ko-KR"/>
              </w:rPr>
              <w:t xml:space="preserve">ITU-R WP 5D </w:t>
            </w:r>
            <w:r>
              <w:rPr>
                <w:rFonts w:eastAsia="Malgun Gothic"/>
                <w:bCs/>
                <w:iCs/>
                <w:snapToGrid w:val="0"/>
                <w:sz w:val="20"/>
                <w:szCs w:val="20"/>
                <w:lang w:eastAsia="ko-KR"/>
              </w:rPr>
              <w:t>reached a consensus in June 2023 on</w:t>
            </w:r>
            <w:r w:rsidRPr="001E5D9B">
              <w:rPr>
                <w:rFonts w:eastAsia="Malgun Gothic"/>
                <w:bCs/>
                <w:iCs/>
                <w:snapToGrid w:val="0"/>
                <w:sz w:val="20"/>
                <w:szCs w:val="20"/>
                <w:lang w:eastAsia="ko-KR"/>
              </w:rPr>
              <w:t xml:space="preserve"> a draft new Recommendation titled "Framework and Overall Objectives for the Future Development of IMT for 2030 and Beyond</w:t>
            </w:r>
            <w:r>
              <w:rPr>
                <w:rFonts w:eastAsia="Malgun Gothic"/>
                <w:bCs/>
                <w:iCs/>
                <w:snapToGrid w:val="0"/>
                <w:sz w:val="20"/>
                <w:szCs w:val="20"/>
                <w:lang w:eastAsia="ko-KR"/>
              </w:rPr>
              <w:t>,” which is now under consideration as a cornerstone for standardizing the next generation of International Mobile Telecommunications (IMT) standards.</w:t>
            </w:r>
          </w:p>
          <w:p w14:paraId="4D61D55F" w14:textId="77777777" w:rsidR="005912C3" w:rsidRPr="004610F7" w:rsidRDefault="005912C3" w:rsidP="00EF423A">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rFonts w:eastAsia="Malgun Gothic"/>
                <w:bCs/>
                <w:iCs/>
                <w:snapToGrid w:val="0"/>
                <w:sz w:val="20"/>
                <w:szCs w:val="20"/>
                <w:lang w:eastAsia="ko-KR"/>
              </w:rPr>
            </w:pPr>
            <w:r>
              <w:rPr>
                <w:rFonts w:eastAsia="Malgun Gothic"/>
                <w:bCs/>
                <w:iCs/>
                <w:snapToGrid w:val="0"/>
                <w:sz w:val="20"/>
                <w:szCs w:val="20"/>
                <w:lang w:eastAsia="ko-KR"/>
              </w:rPr>
              <w:t xml:space="preserve">In addition, </w:t>
            </w:r>
            <w:r w:rsidRPr="001E5D9B">
              <w:rPr>
                <w:rFonts w:eastAsia="Malgun Gothic"/>
                <w:bCs/>
                <w:iCs/>
                <w:snapToGrid w:val="0"/>
                <w:sz w:val="20"/>
                <w:szCs w:val="20"/>
                <w:lang w:eastAsia="ko-KR"/>
              </w:rPr>
              <w:t>3GP</w:t>
            </w:r>
            <w:r>
              <w:rPr>
                <w:rFonts w:eastAsia="Malgun Gothic"/>
                <w:bCs/>
                <w:iCs/>
                <w:snapToGrid w:val="0"/>
                <w:sz w:val="20"/>
                <w:szCs w:val="20"/>
                <w:lang w:eastAsia="ko-KR"/>
              </w:rPr>
              <w:t>P, particularly SA WG1 responsible for standardizing use cases and service requirements within the broader 3GPP ecosystem, is expected to commence discussions on the timeline and content for Stage 1 standardization for Release 20 (seen as the initial version of 3GPP specifications for IMT-2030) in the end of 2023. An approval decision for feasibility studies is anticipated in the first half of 2024, with the objective of shaping beyond 5G system aligned with IMT-2030 framework by developing</w:t>
            </w:r>
            <w:r w:rsidRPr="001E5D9B">
              <w:rPr>
                <w:rFonts w:eastAsia="Malgun Gothic"/>
                <w:bCs/>
                <w:iCs/>
                <w:snapToGrid w:val="0"/>
                <w:sz w:val="20"/>
                <w:szCs w:val="20"/>
                <w:lang w:eastAsia="ko-KR"/>
              </w:rPr>
              <w:t xml:space="preserve"> </w:t>
            </w:r>
            <w:r>
              <w:rPr>
                <w:rFonts w:eastAsia="Malgun Gothic"/>
                <w:bCs/>
                <w:iCs/>
                <w:snapToGrid w:val="0"/>
                <w:sz w:val="20"/>
                <w:szCs w:val="20"/>
                <w:lang w:eastAsia="ko-KR"/>
              </w:rPr>
              <w:t>pertinent</w:t>
            </w:r>
            <w:r w:rsidRPr="001E5D9B">
              <w:rPr>
                <w:rFonts w:eastAsia="Malgun Gothic"/>
                <w:bCs/>
                <w:iCs/>
                <w:snapToGrid w:val="0"/>
                <w:sz w:val="20"/>
                <w:szCs w:val="20"/>
                <w:lang w:eastAsia="ko-KR"/>
              </w:rPr>
              <w:t xml:space="preserve"> use cases and service requirements</w:t>
            </w:r>
            <w:r>
              <w:rPr>
                <w:rFonts w:eastAsia="Malgun Gothic"/>
                <w:bCs/>
                <w:iCs/>
                <w:snapToGrid w:val="0"/>
                <w:sz w:val="20"/>
                <w:szCs w:val="20"/>
                <w:lang w:eastAsia="ko-KR"/>
              </w:rPr>
              <w:t xml:space="preserve"> </w:t>
            </w:r>
            <w:r w:rsidRPr="001E5D9B">
              <w:rPr>
                <w:rFonts w:eastAsia="Malgun Gothic"/>
                <w:bCs/>
                <w:iCs/>
                <w:snapToGrid w:val="0"/>
                <w:sz w:val="20"/>
                <w:szCs w:val="20"/>
                <w:lang w:eastAsia="ko-KR"/>
              </w:rPr>
              <w:t xml:space="preserve">within the </w:t>
            </w:r>
            <w:r>
              <w:rPr>
                <w:rFonts w:eastAsia="Malgun Gothic"/>
                <w:bCs/>
                <w:iCs/>
                <w:snapToGrid w:val="0"/>
                <w:sz w:val="20"/>
                <w:szCs w:val="20"/>
                <w:lang w:eastAsia="ko-KR"/>
              </w:rPr>
              <w:t>context of 3GPP standardization.</w:t>
            </w:r>
            <w:r w:rsidRPr="001E5D9B">
              <w:rPr>
                <w:rFonts w:eastAsia="Malgun Gothic"/>
                <w:bCs/>
                <w:iCs/>
                <w:snapToGrid w:val="0"/>
                <w:sz w:val="20"/>
                <w:szCs w:val="20"/>
                <w:lang w:eastAsia="ko-KR"/>
              </w:rPr>
              <w:t xml:space="preserve"> </w:t>
            </w:r>
          </w:p>
          <w:p w14:paraId="3D438058" w14:textId="77777777" w:rsidR="005912C3" w:rsidRPr="004610F7" w:rsidRDefault="005912C3" w:rsidP="00EF423A">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rFonts w:eastAsia="Malgun Gothic"/>
                <w:bCs/>
                <w:iCs/>
                <w:snapToGrid w:val="0"/>
                <w:sz w:val="20"/>
                <w:szCs w:val="20"/>
                <w:lang w:eastAsia="ko-KR"/>
              </w:rPr>
            </w:pPr>
            <w:r>
              <w:rPr>
                <w:rFonts w:eastAsia="Malgun Gothic"/>
                <w:bCs/>
                <w:iCs/>
                <w:snapToGrid w:val="0"/>
                <w:sz w:val="20"/>
                <w:szCs w:val="20"/>
                <w:lang w:eastAsia="ko-KR"/>
              </w:rPr>
              <w:t xml:space="preserve">Furthermore, 3GPP is expected </w:t>
            </w:r>
            <w:r w:rsidRPr="001E5D9B">
              <w:rPr>
                <w:rFonts w:eastAsia="Malgun Gothic"/>
                <w:bCs/>
                <w:iCs/>
                <w:snapToGrid w:val="0"/>
                <w:sz w:val="20"/>
                <w:szCs w:val="20"/>
                <w:lang w:eastAsia="ko-KR"/>
              </w:rPr>
              <w:t xml:space="preserve">to </w:t>
            </w:r>
            <w:r>
              <w:rPr>
                <w:rFonts w:eastAsia="Malgun Gothic"/>
                <w:bCs/>
                <w:iCs/>
                <w:snapToGrid w:val="0"/>
                <w:sz w:val="20"/>
                <w:szCs w:val="20"/>
                <w:lang w:eastAsia="ko-KR"/>
              </w:rPr>
              <w:t>continue to cater to various industries’</w:t>
            </w:r>
            <w:r w:rsidRPr="001E5D9B">
              <w:rPr>
                <w:rFonts w:eastAsia="Malgun Gothic"/>
                <w:bCs/>
                <w:iCs/>
                <w:snapToGrid w:val="0"/>
                <w:sz w:val="20"/>
                <w:szCs w:val="20"/>
                <w:lang w:eastAsia="ko-KR"/>
              </w:rPr>
              <w:t xml:space="preserve"> </w:t>
            </w:r>
            <w:r>
              <w:rPr>
                <w:rFonts w:eastAsia="Malgun Gothic"/>
                <w:bCs/>
                <w:iCs/>
                <w:snapToGrid w:val="0"/>
                <w:sz w:val="20"/>
                <w:szCs w:val="20"/>
                <w:lang w:eastAsia="ko-KR"/>
              </w:rPr>
              <w:t>demands</w:t>
            </w:r>
            <w:r w:rsidRPr="001E5D9B">
              <w:rPr>
                <w:rFonts w:eastAsia="Malgun Gothic"/>
                <w:bCs/>
                <w:iCs/>
                <w:snapToGrid w:val="0"/>
                <w:sz w:val="20"/>
                <w:szCs w:val="20"/>
                <w:lang w:eastAsia="ko-KR"/>
              </w:rPr>
              <w:t xml:space="preserve"> </w:t>
            </w:r>
            <w:r>
              <w:rPr>
                <w:rFonts w:eastAsia="Malgun Gothic"/>
                <w:bCs/>
                <w:iCs/>
                <w:snapToGrid w:val="0"/>
                <w:sz w:val="20"/>
                <w:szCs w:val="20"/>
                <w:lang w:eastAsia="ko-KR"/>
              </w:rPr>
              <w:t>for</w:t>
            </w:r>
            <w:r w:rsidRPr="001E5D9B">
              <w:rPr>
                <w:rFonts w:eastAsia="Malgun Gothic"/>
                <w:bCs/>
                <w:iCs/>
                <w:snapToGrid w:val="0"/>
                <w:sz w:val="20"/>
                <w:szCs w:val="20"/>
                <w:lang w:eastAsia="ko-KR"/>
              </w:rPr>
              <w:t xml:space="preserve"> digital transformation through </w:t>
            </w:r>
            <w:r>
              <w:rPr>
                <w:rFonts w:eastAsia="Malgun Gothic"/>
                <w:bCs/>
                <w:iCs/>
                <w:snapToGrid w:val="0"/>
                <w:sz w:val="20"/>
                <w:szCs w:val="20"/>
                <w:lang w:eastAsia="ko-KR"/>
              </w:rPr>
              <w:t xml:space="preserve">communication products and solutions based on 3GPP standards, similar to its role in 5G standardization. These efforts will incorporate </w:t>
            </w:r>
            <w:r w:rsidRPr="001E5D9B">
              <w:rPr>
                <w:rFonts w:eastAsia="Malgun Gothic"/>
                <w:bCs/>
                <w:iCs/>
                <w:snapToGrid w:val="0"/>
                <w:sz w:val="20"/>
                <w:szCs w:val="20"/>
                <w:lang w:eastAsia="ko-KR"/>
              </w:rPr>
              <w:t xml:space="preserve">inputs </w:t>
            </w:r>
            <w:r>
              <w:rPr>
                <w:rFonts w:eastAsia="Malgun Gothic"/>
                <w:bCs/>
                <w:iCs/>
                <w:snapToGrid w:val="0"/>
                <w:sz w:val="20"/>
                <w:szCs w:val="20"/>
                <w:lang w:eastAsia="ko-KR"/>
              </w:rPr>
              <w:t>stemmed</w:t>
            </w:r>
            <w:r w:rsidRPr="001E5D9B">
              <w:rPr>
                <w:rFonts w:eastAsia="Malgun Gothic"/>
                <w:bCs/>
                <w:iCs/>
                <w:snapToGrid w:val="0"/>
                <w:sz w:val="20"/>
                <w:szCs w:val="20"/>
                <w:lang w:eastAsia="ko-KR"/>
              </w:rPr>
              <w:t xml:space="preserve"> from </w:t>
            </w:r>
            <w:r>
              <w:rPr>
                <w:rFonts w:eastAsia="Malgun Gothic"/>
                <w:bCs/>
                <w:iCs/>
                <w:snapToGrid w:val="0"/>
                <w:sz w:val="20"/>
                <w:szCs w:val="20"/>
                <w:lang w:eastAsia="ko-KR"/>
              </w:rPr>
              <w:t xml:space="preserve">insights and market demands provided by </w:t>
            </w:r>
            <w:r w:rsidRPr="001E5D9B">
              <w:rPr>
                <w:rFonts w:eastAsia="Malgun Gothic"/>
                <w:bCs/>
                <w:iCs/>
                <w:snapToGrid w:val="0"/>
                <w:sz w:val="20"/>
                <w:szCs w:val="20"/>
                <w:lang w:eastAsia="ko-KR"/>
              </w:rPr>
              <w:t>these industries</w:t>
            </w:r>
            <w:r>
              <w:rPr>
                <w:rFonts w:eastAsia="Malgun Gothic"/>
                <w:bCs/>
                <w:iCs/>
                <w:snapToGrid w:val="0"/>
                <w:sz w:val="20"/>
                <w:szCs w:val="20"/>
                <w:lang w:eastAsia="ko-KR"/>
              </w:rPr>
              <w:t>,</w:t>
            </w:r>
            <w:r w:rsidRPr="001E5D9B">
              <w:rPr>
                <w:rFonts w:eastAsia="Malgun Gothic"/>
                <w:bCs/>
                <w:iCs/>
                <w:snapToGrid w:val="0"/>
                <w:sz w:val="20"/>
                <w:szCs w:val="20"/>
                <w:lang w:eastAsia="ko-KR"/>
              </w:rPr>
              <w:t xml:space="preserve"> </w:t>
            </w:r>
            <w:r>
              <w:rPr>
                <w:rFonts w:eastAsia="Malgun Gothic"/>
                <w:bCs/>
                <w:iCs/>
                <w:snapToGrid w:val="0"/>
                <w:sz w:val="20"/>
                <w:szCs w:val="20"/>
                <w:lang w:eastAsia="ko-KR"/>
              </w:rPr>
              <w:t>integrating them</w:t>
            </w:r>
            <w:r w:rsidRPr="001E5D9B">
              <w:rPr>
                <w:rFonts w:eastAsia="Malgun Gothic"/>
                <w:bCs/>
                <w:iCs/>
                <w:snapToGrid w:val="0"/>
                <w:sz w:val="20"/>
                <w:szCs w:val="20"/>
                <w:lang w:eastAsia="ko-KR"/>
              </w:rPr>
              <w:t xml:space="preserve"> into the </w:t>
            </w:r>
            <w:r>
              <w:rPr>
                <w:rFonts w:eastAsia="Malgun Gothic"/>
                <w:bCs/>
                <w:iCs/>
                <w:snapToGrid w:val="0"/>
                <w:sz w:val="20"/>
                <w:szCs w:val="20"/>
                <w:lang w:eastAsia="ko-KR"/>
              </w:rPr>
              <w:t xml:space="preserve">3GPP </w:t>
            </w:r>
            <w:r w:rsidRPr="001E5D9B">
              <w:rPr>
                <w:rFonts w:eastAsia="Malgun Gothic"/>
                <w:bCs/>
                <w:iCs/>
                <w:snapToGrid w:val="0"/>
                <w:sz w:val="20"/>
                <w:szCs w:val="20"/>
                <w:lang w:eastAsia="ko-KR"/>
              </w:rPr>
              <w:t>standardization process.</w:t>
            </w:r>
          </w:p>
          <w:p w14:paraId="619F79D9" w14:textId="77777777" w:rsidR="005912C3" w:rsidRPr="001E5D9B" w:rsidRDefault="005912C3" w:rsidP="00EF423A">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rFonts w:eastAsia="Malgun Gothic"/>
                <w:bCs/>
                <w:iCs/>
                <w:snapToGrid w:val="0"/>
                <w:sz w:val="20"/>
                <w:szCs w:val="20"/>
                <w:lang w:val="en-US" w:eastAsia="ko-KR"/>
              </w:rPr>
            </w:pPr>
            <w:r>
              <w:rPr>
                <w:rFonts w:eastAsia="Malgun Gothic"/>
                <w:bCs/>
                <w:iCs/>
                <w:snapToGrid w:val="0"/>
                <w:sz w:val="20"/>
                <w:szCs w:val="20"/>
                <w:lang w:eastAsia="ko-KR"/>
              </w:rPr>
              <w:t>Hence</w:t>
            </w:r>
            <w:r w:rsidRPr="001E5D9B">
              <w:rPr>
                <w:rFonts w:eastAsia="Malgun Gothic"/>
                <w:bCs/>
                <w:iCs/>
                <w:snapToGrid w:val="0"/>
                <w:sz w:val="20"/>
                <w:szCs w:val="20"/>
                <w:lang w:eastAsia="ko-KR"/>
              </w:rPr>
              <w:t xml:space="preserve">, it is </w:t>
            </w:r>
            <w:r>
              <w:rPr>
                <w:rFonts w:eastAsia="Malgun Gothic"/>
                <w:bCs/>
                <w:iCs/>
                <w:snapToGrid w:val="0"/>
                <w:sz w:val="20"/>
                <w:szCs w:val="20"/>
                <w:lang w:eastAsia="ko-KR"/>
              </w:rPr>
              <w:t>imperative</w:t>
            </w:r>
            <w:r w:rsidRPr="001E5D9B">
              <w:rPr>
                <w:rFonts w:eastAsia="Malgun Gothic"/>
                <w:bCs/>
                <w:iCs/>
                <w:snapToGrid w:val="0"/>
                <w:sz w:val="20"/>
                <w:szCs w:val="20"/>
                <w:lang w:eastAsia="ko-KR"/>
              </w:rPr>
              <w:t xml:space="preserve"> to promptly </w:t>
            </w:r>
            <w:r>
              <w:rPr>
                <w:rFonts w:eastAsia="Malgun Gothic"/>
                <w:bCs/>
                <w:iCs/>
                <w:snapToGrid w:val="0"/>
                <w:sz w:val="20"/>
                <w:szCs w:val="20"/>
                <w:lang w:eastAsia="ko-KR"/>
              </w:rPr>
              <w:t>formulate</w:t>
            </w:r>
            <w:r w:rsidRPr="001E5D9B">
              <w:rPr>
                <w:rFonts w:eastAsia="Malgun Gothic"/>
                <w:bCs/>
                <w:iCs/>
                <w:snapToGrid w:val="0"/>
                <w:sz w:val="20"/>
                <w:szCs w:val="20"/>
                <w:lang w:eastAsia="ko-KR"/>
              </w:rPr>
              <w:t xml:space="preserve"> use cases and service requirements </w:t>
            </w:r>
            <w:r>
              <w:rPr>
                <w:rFonts w:eastAsia="Malgun Gothic"/>
                <w:bCs/>
                <w:iCs/>
                <w:snapToGrid w:val="0"/>
                <w:sz w:val="20"/>
                <w:szCs w:val="20"/>
                <w:lang w:eastAsia="ko-KR"/>
              </w:rPr>
              <w:t xml:space="preserve">including regulatory aspects </w:t>
            </w:r>
            <w:r w:rsidRPr="001E5D9B">
              <w:rPr>
                <w:rFonts w:eastAsia="Malgun Gothic"/>
                <w:bCs/>
                <w:iCs/>
                <w:snapToGrid w:val="0"/>
                <w:sz w:val="20"/>
                <w:szCs w:val="20"/>
                <w:lang w:eastAsia="ko-KR"/>
              </w:rPr>
              <w:t>for</w:t>
            </w:r>
            <w:r>
              <w:rPr>
                <w:rFonts w:eastAsia="Malgun Gothic"/>
                <w:bCs/>
                <w:iCs/>
                <w:snapToGrid w:val="0"/>
                <w:sz w:val="20"/>
                <w:szCs w:val="20"/>
                <w:lang w:eastAsia="ko-KR"/>
              </w:rPr>
              <w:t xml:space="preserve"> Marine AtoN</w:t>
            </w:r>
            <w:r w:rsidRPr="001E5D9B">
              <w:rPr>
                <w:rFonts w:eastAsia="Malgun Gothic"/>
                <w:bCs/>
                <w:iCs/>
                <w:snapToGrid w:val="0"/>
                <w:sz w:val="20"/>
                <w:szCs w:val="20"/>
                <w:lang w:eastAsia="ko-KR"/>
              </w:rPr>
              <w:t xml:space="preserve"> over IMT-2030</w:t>
            </w:r>
            <w:r>
              <w:rPr>
                <w:rFonts w:eastAsia="Malgun Gothic"/>
                <w:bCs/>
                <w:iCs/>
                <w:snapToGrid w:val="0"/>
                <w:sz w:val="20"/>
                <w:szCs w:val="20"/>
                <w:lang w:eastAsia="ko-KR"/>
              </w:rPr>
              <w:t xml:space="preserve">. These inputs will play a vital role in the maritime sector’s involvement in 3GPP standardization efforts, </w:t>
            </w:r>
            <w:r w:rsidRPr="001E5D9B">
              <w:rPr>
                <w:rFonts w:eastAsia="Malgun Gothic"/>
                <w:bCs/>
                <w:iCs/>
                <w:snapToGrid w:val="0"/>
                <w:sz w:val="20"/>
                <w:szCs w:val="20"/>
                <w:lang w:eastAsia="ko-KR"/>
              </w:rPr>
              <w:t xml:space="preserve">aligning with the </w:t>
            </w:r>
            <w:r>
              <w:rPr>
                <w:rFonts w:eastAsia="Malgun Gothic"/>
                <w:bCs/>
                <w:iCs/>
                <w:snapToGrid w:val="0"/>
                <w:sz w:val="20"/>
                <w:szCs w:val="20"/>
                <w:lang w:eastAsia="ko-KR"/>
              </w:rPr>
              <w:t xml:space="preserve">3GPP SA1 </w:t>
            </w:r>
            <w:r w:rsidRPr="001E5D9B">
              <w:rPr>
                <w:rFonts w:eastAsia="Malgun Gothic"/>
                <w:bCs/>
                <w:iCs/>
                <w:snapToGrid w:val="0"/>
                <w:sz w:val="20"/>
                <w:szCs w:val="20"/>
                <w:lang w:eastAsia="ko-KR"/>
              </w:rPr>
              <w:t>timeline</w:t>
            </w:r>
            <w:r>
              <w:rPr>
                <w:rFonts w:eastAsia="Malgun Gothic"/>
                <w:bCs/>
                <w:iCs/>
                <w:snapToGrid w:val="0"/>
                <w:sz w:val="20"/>
                <w:szCs w:val="20"/>
                <w:lang w:eastAsia="ko-KR"/>
              </w:rPr>
              <w:t xml:space="preserve"> for studies and works starting from Release 20 onward for ITU-R IMT-2030.</w:t>
            </w:r>
          </w:p>
        </w:tc>
      </w:tr>
      <w:tr w:rsidR="005912C3" w:rsidRPr="007810AA" w14:paraId="2AEB8527" w14:textId="77777777" w:rsidTr="00EF423A">
        <w:trPr>
          <w:cantSplit/>
          <w:trHeight w:val="615"/>
        </w:trPr>
        <w:tc>
          <w:tcPr>
            <w:tcW w:w="2235" w:type="dxa"/>
          </w:tcPr>
          <w:p w14:paraId="60B078B0" w14:textId="77777777" w:rsidR="005912C3" w:rsidRPr="007810AA"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lastRenderedPageBreak/>
              <w:t xml:space="preserve">Scope </w:t>
            </w:r>
          </w:p>
          <w:p w14:paraId="6D12E974" w14:textId="77777777" w:rsidR="005912C3" w:rsidRPr="007810AA"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0992E81A" w14:textId="77777777" w:rsidR="005912C3"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 xml:space="preserve">In Scope: </w:t>
            </w:r>
          </w:p>
          <w:p w14:paraId="63DEE2B8" w14:textId="77777777" w:rsidR="005912C3" w:rsidRPr="007810AA"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Development of use cases and service requirements including regulatory aspects for Marine AtoN over IMT-2030 (beyond 5G) to formulate inputs as served for incorporating demands of Marine AtoN related stakeholders into 3GPP standardization for IMT-2030 (beyond 5G).</w:t>
            </w:r>
          </w:p>
          <w:p w14:paraId="78AC8C4D" w14:textId="77777777" w:rsidR="005912C3" w:rsidRPr="007810AA"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0E8F4F8D" w14:textId="77777777" w:rsidR="005912C3" w:rsidRPr="008148A0"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ko-KR"/>
              </w:rPr>
            </w:pPr>
            <w:r w:rsidRPr="00EF7BB4">
              <w:rPr>
                <w:bCs/>
                <w:iCs/>
                <w:snapToGrid w:val="0"/>
                <w:sz w:val="20"/>
                <w:szCs w:val="20"/>
                <w:lang w:eastAsia="ko-KR"/>
              </w:rPr>
              <w:t>[TBD]</w:t>
            </w:r>
          </w:p>
        </w:tc>
      </w:tr>
      <w:tr w:rsidR="005912C3" w:rsidRPr="007810AA" w14:paraId="1A42E948" w14:textId="77777777" w:rsidTr="00EF423A">
        <w:trPr>
          <w:cantSplit/>
          <w:trHeight w:val="1399"/>
        </w:trPr>
        <w:tc>
          <w:tcPr>
            <w:tcW w:w="2235" w:type="dxa"/>
          </w:tcPr>
          <w:p w14:paraId="285FF419" w14:textId="77777777" w:rsidR="005912C3" w:rsidRPr="007810AA"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04242F23" w14:textId="77777777" w:rsidR="005912C3" w:rsidRDefault="005912C3" w:rsidP="00EF423A">
            <w:pPr>
              <w:pStyle w:val="BodyText3"/>
              <w:spacing w:before="60"/>
              <w:jc w:val="both"/>
              <w:rPr>
                <w:i/>
                <w:sz w:val="20"/>
              </w:rPr>
            </w:pPr>
            <w:r w:rsidRPr="007810AA">
              <w:rPr>
                <w:sz w:val="20"/>
              </w:rPr>
              <w:t xml:space="preserve">Key milestones for completing the task include: </w:t>
            </w:r>
          </w:p>
          <w:p w14:paraId="7B311333" w14:textId="77777777" w:rsidR="005912C3" w:rsidRPr="007810AA" w:rsidRDefault="005912C3" w:rsidP="00EF423A">
            <w:pPr>
              <w:pStyle w:val="BodyText3"/>
              <w:spacing w:before="60"/>
              <w:jc w:val="both"/>
              <w:rPr>
                <w:i/>
                <w:sz w:val="20"/>
              </w:rPr>
            </w:pPr>
          </w:p>
          <w:tbl>
            <w:tblPr>
              <w:tblStyle w:val="TableGrid"/>
              <w:tblW w:w="0" w:type="auto"/>
              <w:tblLayout w:type="fixed"/>
              <w:tblLook w:val="04A0" w:firstRow="1" w:lastRow="0" w:firstColumn="1" w:lastColumn="0" w:noHBand="0" w:noVBand="1"/>
            </w:tblPr>
            <w:tblGrid>
              <w:gridCol w:w="4449"/>
              <w:gridCol w:w="2550"/>
            </w:tblGrid>
            <w:tr w:rsidR="005912C3" w14:paraId="06551359" w14:textId="77777777" w:rsidTr="00EF423A">
              <w:tc>
                <w:tcPr>
                  <w:tcW w:w="4449" w:type="dxa"/>
                  <w:tcBorders>
                    <w:top w:val="single" w:sz="4" w:space="0" w:color="auto"/>
                    <w:left w:val="single" w:sz="4" w:space="0" w:color="auto"/>
                    <w:bottom w:val="single" w:sz="4" w:space="0" w:color="auto"/>
                    <w:right w:val="single" w:sz="4" w:space="0" w:color="auto"/>
                  </w:tcBorders>
                  <w:hideMark/>
                </w:tcPr>
                <w:p w14:paraId="24BA824A" w14:textId="77777777" w:rsidR="005912C3"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Pr>
                      <w:bCs/>
                      <w:iCs/>
                      <w:snapToGrid w:val="0"/>
                      <w:sz w:val="18"/>
                      <w:szCs w:val="18"/>
                    </w:rPr>
                    <w:t>Initial version of use cases and potential requirements for Marine AtoN over IMT-2030 (beyond 5G)</w:t>
                  </w:r>
                </w:p>
              </w:tc>
              <w:tc>
                <w:tcPr>
                  <w:tcW w:w="2550" w:type="dxa"/>
                  <w:tcBorders>
                    <w:top w:val="single" w:sz="4" w:space="0" w:color="auto"/>
                    <w:left w:val="single" w:sz="4" w:space="0" w:color="auto"/>
                    <w:bottom w:val="single" w:sz="4" w:space="0" w:color="auto"/>
                    <w:right w:val="single" w:sz="4" w:space="0" w:color="auto"/>
                  </w:tcBorders>
                </w:tcPr>
                <w:p w14:paraId="222526FA" w14:textId="77777777" w:rsidR="005912C3" w:rsidRPr="00EF7BB4"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algun Gothic"/>
                      <w:bCs/>
                      <w:iCs/>
                      <w:snapToGrid w:val="0"/>
                      <w:sz w:val="18"/>
                      <w:szCs w:val="18"/>
                      <w:lang w:eastAsia="ko-KR"/>
                    </w:rPr>
                  </w:pPr>
                  <w:r w:rsidRPr="00EF7BB4">
                    <w:rPr>
                      <w:rFonts w:eastAsia="Malgun Gothic"/>
                      <w:bCs/>
                      <w:iCs/>
                      <w:snapToGrid w:val="0"/>
                      <w:sz w:val="18"/>
                      <w:szCs w:val="18"/>
                      <w:lang w:eastAsia="ko-KR"/>
                    </w:rPr>
                    <w:t>[TBD]</w:t>
                  </w:r>
                </w:p>
              </w:tc>
            </w:tr>
            <w:tr w:rsidR="005912C3" w14:paraId="35128E49" w14:textId="77777777" w:rsidTr="00EF423A">
              <w:tc>
                <w:tcPr>
                  <w:tcW w:w="4449" w:type="dxa"/>
                  <w:tcBorders>
                    <w:top w:val="single" w:sz="4" w:space="0" w:color="auto"/>
                    <w:left w:val="single" w:sz="4" w:space="0" w:color="auto"/>
                    <w:bottom w:val="single" w:sz="4" w:space="0" w:color="auto"/>
                    <w:right w:val="single" w:sz="4" w:space="0" w:color="auto"/>
                  </w:tcBorders>
                </w:tcPr>
                <w:p w14:paraId="08D3FE99" w14:textId="77777777" w:rsidR="005912C3" w:rsidRPr="008D01D8"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algun Gothic"/>
                      <w:bCs/>
                      <w:iCs/>
                      <w:snapToGrid w:val="0"/>
                      <w:sz w:val="18"/>
                      <w:szCs w:val="18"/>
                      <w:lang w:eastAsia="ko-KR"/>
                    </w:rPr>
                  </w:pPr>
                  <w:r>
                    <w:rPr>
                      <w:rFonts w:eastAsia="Malgun Gothic"/>
                      <w:bCs/>
                      <w:iCs/>
                      <w:snapToGrid w:val="0"/>
                      <w:sz w:val="18"/>
                      <w:szCs w:val="18"/>
                      <w:lang w:eastAsia="ko-KR"/>
                    </w:rPr>
                    <w:t>Second version of use cases and potential requirements for Marine AtoN over IMT-2030 (beyond 5G)</w:t>
                  </w:r>
                </w:p>
              </w:tc>
              <w:tc>
                <w:tcPr>
                  <w:tcW w:w="2550" w:type="dxa"/>
                  <w:tcBorders>
                    <w:top w:val="single" w:sz="4" w:space="0" w:color="auto"/>
                    <w:left w:val="single" w:sz="4" w:space="0" w:color="auto"/>
                    <w:bottom w:val="single" w:sz="4" w:space="0" w:color="auto"/>
                    <w:right w:val="single" w:sz="4" w:space="0" w:color="auto"/>
                  </w:tcBorders>
                </w:tcPr>
                <w:p w14:paraId="47DAEF13" w14:textId="77777777" w:rsidR="005912C3" w:rsidRPr="00EF7BB4"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algun Gothic"/>
                      <w:bCs/>
                      <w:iCs/>
                      <w:snapToGrid w:val="0"/>
                      <w:sz w:val="18"/>
                      <w:szCs w:val="18"/>
                      <w:lang w:eastAsia="ko-KR"/>
                    </w:rPr>
                  </w:pPr>
                  <w:r w:rsidRPr="00EF7BB4">
                    <w:rPr>
                      <w:rFonts w:eastAsia="Malgun Gothic"/>
                      <w:bCs/>
                      <w:iCs/>
                      <w:snapToGrid w:val="0"/>
                      <w:sz w:val="18"/>
                      <w:szCs w:val="18"/>
                      <w:lang w:eastAsia="ko-KR"/>
                    </w:rPr>
                    <w:t>[TBD]</w:t>
                  </w:r>
                </w:p>
              </w:tc>
            </w:tr>
            <w:tr w:rsidR="005912C3" w14:paraId="739BFF6C" w14:textId="77777777" w:rsidTr="00EF423A">
              <w:tc>
                <w:tcPr>
                  <w:tcW w:w="4449" w:type="dxa"/>
                  <w:tcBorders>
                    <w:top w:val="single" w:sz="4" w:space="0" w:color="auto"/>
                    <w:left w:val="single" w:sz="4" w:space="0" w:color="auto"/>
                    <w:bottom w:val="single" w:sz="4" w:space="0" w:color="auto"/>
                    <w:right w:val="single" w:sz="4" w:space="0" w:color="auto"/>
                  </w:tcBorders>
                  <w:hideMark/>
                </w:tcPr>
                <w:p w14:paraId="23E94CF4" w14:textId="77777777" w:rsidR="005912C3"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Pr>
                      <w:bCs/>
                      <w:iCs/>
                      <w:snapToGrid w:val="0"/>
                      <w:sz w:val="18"/>
                      <w:szCs w:val="18"/>
                    </w:rPr>
                    <w:t>Draft approved by Council</w:t>
                  </w:r>
                </w:p>
              </w:tc>
              <w:tc>
                <w:tcPr>
                  <w:tcW w:w="2550" w:type="dxa"/>
                  <w:tcBorders>
                    <w:top w:val="single" w:sz="4" w:space="0" w:color="auto"/>
                    <w:left w:val="single" w:sz="4" w:space="0" w:color="auto"/>
                    <w:bottom w:val="single" w:sz="4" w:space="0" w:color="auto"/>
                    <w:right w:val="single" w:sz="4" w:space="0" w:color="auto"/>
                  </w:tcBorders>
                </w:tcPr>
                <w:p w14:paraId="4839FC97" w14:textId="77777777" w:rsidR="005912C3" w:rsidRPr="00EF7BB4"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algun Gothic"/>
                      <w:bCs/>
                      <w:iCs/>
                      <w:snapToGrid w:val="0"/>
                      <w:sz w:val="18"/>
                      <w:szCs w:val="18"/>
                      <w:lang w:eastAsia="ko-KR"/>
                    </w:rPr>
                  </w:pPr>
                  <w:r w:rsidRPr="00EF7BB4">
                    <w:rPr>
                      <w:rFonts w:eastAsia="Malgun Gothic"/>
                      <w:bCs/>
                      <w:iCs/>
                      <w:snapToGrid w:val="0"/>
                      <w:sz w:val="18"/>
                      <w:szCs w:val="18"/>
                      <w:lang w:eastAsia="ko-KR"/>
                    </w:rPr>
                    <w:t>[TBD]</w:t>
                  </w:r>
                </w:p>
              </w:tc>
            </w:tr>
          </w:tbl>
          <w:p w14:paraId="42A2D8E1" w14:textId="77777777" w:rsidR="005912C3" w:rsidRPr="001E3A60"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ko-KR"/>
              </w:rPr>
            </w:pPr>
            <w:r w:rsidRPr="001E3A60">
              <w:rPr>
                <w:bCs/>
                <w:iCs/>
                <w:snapToGrid w:val="0"/>
                <w:sz w:val="20"/>
                <w:szCs w:val="20"/>
                <w:lang w:eastAsia="ko-KR"/>
              </w:rPr>
              <w:t xml:space="preserve">NOTE1: The specified milestones are aimed at developing crucial inputs that will actively engage the maritime sector in 3GPP's standardization </w:t>
            </w:r>
            <w:r>
              <w:rPr>
                <w:bCs/>
                <w:iCs/>
                <w:snapToGrid w:val="0"/>
                <w:sz w:val="20"/>
                <w:szCs w:val="20"/>
                <w:lang w:eastAsia="ko-KR"/>
              </w:rPr>
              <w:t>efforts</w:t>
            </w:r>
            <w:r w:rsidRPr="001E3A60">
              <w:rPr>
                <w:bCs/>
                <w:iCs/>
                <w:snapToGrid w:val="0"/>
                <w:sz w:val="20"/>
                <w:szCs w:val="20"/>
                <w:lang w:eastAsia="ko-KR"/>
              </w:rPr>
              <w:t xml:space="preserve"> for IMT-2030 (beyond 5G). The timeline within IALA may require synchronization with 3GPP's timeline.</w:t>
            </w:r>
          </w:p>
          <w:p w14:paraId="7C67194F" w14:textId="77777777" w:rsidR="005912C3" w:rsidRPr="001E3A60"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val="en-US" w:eastAsia="ko-KR"/>
              </w:rPr>
            </w:pPr>
            <w:r w:rsidRPr="001E3A60">
              <w:rPr>
                <w:bCs/>
                <w:iCs/>
                <w:snapToGrid w:val="0"/>
                <w:sz w:val="20"/>
                <w:szCs w:val="20"/>
                <w:lang w:eastAsia="ko-KR"/>
              </w:rPr>
              <w:t xml:space="preserve">NOTE2: This task may need to be conducted in phases to yield task outcomes that </w:t>
            </w:r>
            <w:r>
              <w:rPr>
                <w:bCs/>
                <w:iCs/>
                <w:snapToGrid w:val="0"/>
                <w:sz w:val="20"/>
                <w:szCs w:val="20"/>
                <w:lang w:eastAsia="ko-KR"/>
              </w:rPr>
              <w:t>provide</w:t>
            </w:r>
            <w:r w:rsidRPr="001E3A60">
              <w:rPr>
                <w:bCs/>
                <w:iCs/>
                <w:snapToGrid w:val="0"/>
                <w:sz w:val="20"/>
                <w:szCs w:val="20"/>
                <w:lang w:eastAsia="ko-KR"/>
              </w:rPr>
              <w:t xml:space="preserve"> pertinent inputs for </w:t>
            </w:r>
            <w:r>
              <w:rPr>
                <w:bCs/>
                <w:iCs/>
                <w:snapToGrid w:val="0"/>
                <w:sz w:val="20"/>
                <w:szCs w:val="20"/>
                <w:lang w:eastAsia="ko-KR"/>
              </w:rPr>
              <w:t>Marine AtoN</w:t>
            </w:r>
            <w:r w:rsidRPr="001E3A60">
              <w:rPr>
                <w:bCs/>
                <w:iCs/>
                <w:snapToGrid w:val="0"/>
                <w:sz w:val="20"/>
                <w:szCs w:val="20"/>
                <w:lang w:eastAsia="ko-KR"/>
              </w:rPr>
              <w:t xml:space="preserve"> over IMT-2030 (beyond 5G) into 3GPP's standardization process, aligning with the release timeline.</w:t>
            </w:r>
          </w:p>
        </w:tc>
      </w:tr>
      <w:tr w:rsidR="005912C3" w:rsidRPr="007810AA" w14:paraId="6A94D822" w14:textId="77777777" w:rsidTr="00EF423A">
        <w:trPr>
          <w:cantSplit/>
          <w:trHeight w:val="659"/>
        </w:trPr>
        <w:tc>
          <w:tcPr>
            <w:tcW w:w="2235" w:type="dxa"/>
          </w:tcPr>
          <w:p w14:paraId="13FC331F" w14:textId="77777777" w:rsidR="005912C3" w:rsidRPr="00EF7BB4"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F7BB4">
              <w:rPr>
                <w:b/>
                <w:bCs/>
                <w:iCs/>
                <w:snapToGrid w:val="0"/>
                <w:sz w:val="20"/>
                <w:szCs w:val="20"/>
              </w:rPr>
              <w:t>Expected numbers of sessions for completion</w:t>
            </w:r>
          </w:p>
        </w:tc>
        <w:tc>
          <w:tcPr>
            <w:tcW w:w="7371" w:type="dxa"/>
            <w:gridSpan w:val="3"/>
          </w:tcPr>
          <w:p w14:paraId="4D41D612" w14:textId="77777777" w:rsidR="005912C3" w:rsidRPr="00EF7BB4" w:rsidRDefault="005912C3" w:rsidP="00EF423A">
            <w:pPr>
              <w:pStyle w:val="BodyText3"/>
              <w:spacing w:before="60"/>
              <w:jc w:val="both"/>
              <w:rPr>
                <w:sz w:val="20"/>
              </w:rPr>
            </w:pPr>
            <w:r w:rsidRPr="00EF7BB4">
              <w:rPr>
                <w:sz w:val="20"/>
              </w:rPr>
              <w:t>Session number:</w:t>
            </w:r>
          </w:p>
          <w:p w14:paraId="71BE5803" w14:textId="77777777" w:rsidR="005912C3" w:rsidRPr="00EF7BB4" w:rsidRDefault="005912C3" w:rsidP="00EF423A">
            <w:pPr>
              <w:pStyle w:val="BodyText3"/>
              <w:tabs>
                <w:tab w:val="left" w:pos="1092"/>
                <w:tab w:val="left" w:pos="2085"/>
                <w:tab w:val="left" w:pos="2935"/>
                <w:tab w:val="left" w:pos="3927"/>
                <w:tab w:val="left" w:pos="4920"/>
                <w:tab w:val="left" w:pos="6054"/>
              </w:tabs>
              <w:spacing w:before="60"/>
              <w:ind w:left="244"/>
              <w:jc w:val="both"/>
              <w:rPr>
                <w:sz w:val="20"/>
              </w:rPr>
            </w:pPr>
            <w:r w:rsidRPr="00EF7BB4">
              <w:rPr>
                <w:noProof/>
                <w:sz w:val="20"/>
                <w:lang w:val="de-DE" w:eastAsia="de-DE"/>
              </w:rPr>
              <mc:AlternateContent>
                <mc:Choice Requires="wps">
                  <w:drawing>
                    <wp:anchor distT="0" distB="0" distL="114300" distR="114300" simplePos="0" relativeHeight="251762688" behindDoc="0" locked="0" layoutInCell="1" allowOverlap="1" wp14:anchorId="78303B51" wp14:editId="6D6090FA">
                      <wp:simplePos x="0" y="0"/>
                      <wp:positionH relativeFrom="column">
                        <wp:posOffset>3758565</wp:posOffset>
                      </wp:positionH>
                      <wp:positionV relativeFrom="paragraph">
                        <wp:posOffset>168910</wp:posOffset>
                      </wp:positionV>
                      <wp:extent cx="274320" cy="274320"/>
                      <wp:effectExtent l="0" t="0" r="11430" b="11430"/>
                      <wp:wrapNone/>
                      <wp:docPr id="229699881"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9993412" w14:textId="77777777" w:rsidR="005912C3" w:rsidRPr="007810AA" w:rsidRDefault="005912C3" w:rsidP="005912C3">
                                  <w:pPr>
                                    <w:jc w:val="center"/>
                                    <w:rPr>
                                      <w:lang w:eastAsia="ko-KR"/>
                                    </w:rPr>
                                  </w:pPr>
                                  <w:r>
                                    <w:rPr>
                                      <w:rFonts w:hint="eastAsia"/>
                                      <w:lang w:eastAsia="ko-KR"/>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303B51" id="Rectangle 365" o:spid="_x0000_s1054" style="position:absolute;left:0;text-align:left;margin-left:295.95pt;margin-top:13.3pt;width:21.6pt;height:21.6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">
                      <v:textbox>
                        <w:txbxContent>
                          <w:p w14:paraId="09993412" w14:textId="77777777" w:rsidR="005912C3" w:rsidRPr="007810AA" w:rsidRDefault="005912C3" w:rsidP="005912C3">
                            <w:pPr>
                              <w:jc w:val="center"/>
                              <w:rPr>
                                <w:lang w:eastAsia="ko-KR"/>
                              </w:rPr>
                            </w:pPr>
                            <w:r>
                              <w:rPr>
                                <w:rFonts w:hint="eastAsia"/>
                                <w:lang w:eastAsia="ko-KR"/>
                              </w:rPr>
                              <w:t>x</w:t>
                            </w:r>
                          </w:p>
                        </w:txbxContent>
                      </v:textbox>
                    </v:rect>
                  </w:pict>
                </mc:Fallback>
              </mc:AlternateContent>
            </w:r>
            <w:r w:rsidRPr="00EF7BB4">
              <w:rPr>
                <w:noProof/>
                <w:sz w:val="20"/>
                <w:lang w:val="de-DE" w:eastAsia="de-DE"/>
              </w:rPr>
              <mc:AlternateContent>
                <mc:Choice Requires="wps">
                  <w:drawing>
                    <wp:anchor distT="0" distB="0" distL="114300" distR="114300" simplePos="0" relativeHeight="251767808" behindDoc="0" locked="0" layoutInCell="1" allowOverlap="1" wp14:anchorId="2CA6BF15" wp14:editId="13FD50A3">
                      <wp:simplePos x="0" y="0"/>
                      <wp:positionH relativeFrom="column">
                        <wp:posOffset>645160</wp:posOffset>
                      </wp:positionH>
                      <wp:positionV relativeFrom="paragraph">
                        <wp:posOffset>168910</wp:posOffset>
                      </wp:positionV>
                      <wp:extent cx="274320" cy="274320"/>
                      <wp:effectExtent l="8890" t="10160" r="12065" b="10795"/>
                      <wp:wrapNone/>
                      <wp:docPr id="948261419"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56F5D32" w14:textId="77777777" w:rsidR="005912C3" w:rsidRPr="005F1945" w:rsidRDefault="005912C3" w:rsidP="005912C3">
                                  <w:pPr>
                                    <w:rPr>
                                      <w:lang w:val="nl-NL" w:eastAsia="ko-KR"/>
                                    </w:rPr>
                                  </w:pPr>
                                  <w:r>
                                    <w:rPr>
                                      <w:rFonts w:hint="eastAsia"/>
                                      <w:lang w:val="nl-NL" w:eastAsia="ko-KR"/>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6BF15" id="Rectangle 360" o:spid="_x0000_s1055" style="position:absolute;left:0;text-align:left;margin-left:50.8pt;margin-top:13.3pt;width:21.6pt;height:21.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pbEEQIAACgEAAAOAAAAZHJzL2Uyb0RvYy54bWysU81u2zAMvg/YOwi6L06yZG2MOEWRLsOA&#10;7gfo+gCyLNvCZFGjlNjZ04+S0zRbdxqmg0CK1EfyI7m+GTrDDgq9Blvw2WTKmbISKm2bgj9+2725&#10;5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">
                      <v:textbox>
                        <w:txbxContent>
                          <w:p w14:paraId="556F5D32" w14:textId="77777777" w:rsidR="005912C3" w:rsidRPr="005F1945" w:rsidRDefault="005912C3" w:rsidP="005912C3">
                            <w:pPr>
                              <w:rPr>
                                <w:lang w:val="nl-NL" w:eastAsia="ko-KR"/>
                              </w:rPr>
                            </w:pPr>
                            <w:r>
                              <w:rPr>
                                <w:rFonts w:hint="eastAsia"/>
                                <w:lang w:val="nl-NL" w:eastAsia="ko-KR"/>
                              </w:rPr>
                              <w:t>x</w:t>
                            </w:r>
                          </w:p>
                        </w:txbxContent>
                      </v:textbox>
                    </v:rect>
                  </w:pict>
                </mc:Fallback>
              </mc:AlternateContent>
            </w:r>
            <w:r w:rsidRPr="00EF7BB4">
              <w:rPr>
                <w:noProof/>
                <w:sz w:val="20"/>
                <w:lang w:val="de-DE" w:eastAsia="de-DE"/>
              </w:rPr>
              <mc:AlternateContent>
                <mc:Choice Requires="wps">
                  <w:drawing>
                    <wp:anchor distT="0" distB="0" distL="114300" distR="114300" simplePos="0" relativeHeight="251766784" behindDoc="0" locked="0" layoutInCell="1" allowOverlap="1" wp14:anchorId="780B460B" wp14:editId="638B031D">
                      <wp:simplePos x="0" y="0"/>
                      <wp:positionH relativeFrom="column">
                        <wp:posOffset>1219200</wp:posOffset>
                      </wp:positionH>
                      <wp:positionV relativeFrom="paragraph">
                        <wp:posOffset>168910</wp:posOffset>
                      </wp:positionV>
                      <wp:extent cx="274320" cy="274320"/>
                      <wp:effectExtent l="0" t="0" r="11430" b="11430"/>
                      <wp:wrapNone/>
                      <wp:docPr id="437725581"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C572C05" w14:textId="77777777" w:rsidR="005912C3" w:rsidRPr="005F1945" w:rsidRDefault="005912C3" w:rsidP="005912C3">
                                  <w:pPr>
                                    <w:rPr>
                                      <w:lang w:val="nl-NL" w:eastAsia="ko-KR"/>
                                    </w:rPr>
                                  </w:pPr>
                                  <w:r>
                                    <w:rPr>
                                      <w:rFonts w:hint="eastAsia"/>
                                      <w:lang w:val="nl-NL" w:eastAsia="ko-KR"/>
                                    </w:rPr>
                                    <w:t>x</w:t>
                                  </w:r>
                                </w:p>
                                <w:p w14:paraId="27408207" w14:textId="77777777" w:rsidR="005912C3" w:rsidRDefault="005912C3" w:rsidP="005912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B460B" id="Rectangle 361" o:spid="_x0000_s1056" style="position:absolute;left:0;text-align:left;margin-left:96pt;margin-top:13.3pt;width:21.6pt;height:21.6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">
                      <v:textbox>
                        <w:txbxContent>
                          <w:p w14:paraId="2C572C05" w14:textId="77777777" w:rsidR="005912C3" w:rsidRPr="005F1945" w:rsidRDefault="005912C3" w:rsidP="005912C3">
                            <w:pPr>
                              <w:rPr>
                                <w:lang w:val="nl-NL" w:eastAsia="ko-KR"/>
                              </w:rPr>
                            </w:pPr>
                            <w:r>
                              <w:rPr>
                                <w:rFonts w:hint="eastAsia"/>
                                <w:lang w:val="nl-NL" w:eastAsia="ko-KR"/>
                              </w:rPr>
                              <w:t>x</w:t>
                            </w:r>
                          </w:p>
                          <w:p w14:paraId="27408207" w14:textId="77777777" w:rsidR="005912C3" w:rsidRDefault="005912C3" w:rsidP="005912C3">
                            <w:pPr>
                              <w:jc w:val="center"/>
                            </w:pPr>
                          </w:p>
                        </w:txbxContent>
                      </v:textbox>
                    </v:rect>
                  </w:pict>
                </mc:Fallback>
              </mc:AlternateContent>
            </w:r>
            <w:r w:rsidRPr="00EF7BB4">
              <w:rPr>
                <w:noProof/>
                <w:sz w:val="20"/>
                <w:lang w:val="de-DE" w:eastAsia="de-DE"/>
              </w:rPr>
              <mc:AlternateContent>
                <mc:Choice Requires="wps">
                  <w:drawing>
                    <wp:anchor distT="0" distB="0" distL="114300" distR="114300" simplePos="0" relativeHeight="251765760" behindDoc="0" locked="0" layoutInCell="1" allowOverlap="1" wp14:anchorId="670357C2" wp14:editId="064AA0B8">
                      <wp:simplePos x="0" y="0"/>
                      <wp:positionH relativeFrom="column">
                        <wp:posOffset>1793240</wp:posOffset>
                      </wp:positionH>
                      <wp:positionV relativeFrom="paragraph">
                        <wp:posOffset>168910</wp:posOffset>
                      </wp:positionV>
                      <wp:extent cx="274320" cy="274320"/>
                      <wp:effectExtent l="0" t="0" r="11430" b="11430"/>
                      <wp:wrapNone/>
                      <wp:docPr id="1765202347"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0C90195" w14:textId="77777777" w:rsidR="005912C3" w:rsidRDefault="005912C3" w:rsidP="005912C3">
                                  <w:pPr>
                                    <w:jc w:val="center"/>
                                  </w:pPr>
                                  <w:r>
                                    <w:rPr>
                                      <w:lang w:val="nl-NL" w:eastAsia="ko-KR"/>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0357C2" id="Rectangle 362" o:spid="_x0000_s1057" style="position:absolute;left:0;text-align:left;margin-left:141.2pt;margin-top:13.3pt;width:21.6pt;height:21.6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MIYEQIAACg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">
                      <v:textbox>
                        <w:txbxContent>
                          <w:p w14:paraId="70C90195" w14:textId="77777777" w:rsidR="005912C3" w:rsidRDefault="005912C3" w:rsidP="005912C3">
                            <w:pPr>
                              <w:jc w:val="center"/>
                            </w:pPr>
                            <w:r>
                              <w:rPr>
                                <w:lang w:val="nl-NL" w:eastAsia="ko-KR"/>
                              </w:rPr>
                              <w:t>x</w:t>
                            </w:r>
                          </w:p>
                        </w:txbxContent>
                      </v:textbox>
                    </v:rect>
                  </w:pict>
                </mc:Fallback>
              </mc:AlternateContent>
            </w:r>
            <w:r w:rsidRPr="00EF7BB4">
              <w:rPr>
                <w:noProof/>
                <w:sz w:val="20"/>
                <w:lang w:val="de-DE" w:eastAsia="de-DE"/>
              </w:rPr>
              <mc:AlternateContent>
                <mc:Choice Requires="wps">
                  <w:drawing>
                    <wp:anchor distT="0" distB="0" distL="114300" distR="114300" simplePos="0" relativeHeight="251764736" behindDoc="0" locked="0" layoutInCell="1" allowOverlap="1" wp14:anchorId="78047441" wp14:editId="5DECD168">
                      <wp:simplePos x="0" y="0"/>
                      <wp:positionH relativeFrom="column">
                        <wp:posOffset>2399665</wp:posOffset>
                      </wp:positionH>
                      <wp:positionV relativeFrom="paragraph">
                        <wp:posOffset>168910</wp:posOffset>
                      </wp:positionV>
                      <wp:extent cx="274320" cy="274320"/>
                      <wp:effectExtent l="0" t="0" r="11430" b="11430"/>
                      <wp:wrapNone/>
                      <wp:docPr id="185898192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A4EB66D" w14:textId="77777777" w:rsidR="005912C3" w:rsidRDefault="005912C3" w:rsidP="005912C3">
                                  <w:pPr>
                                    <w:jc w:val="center"/>
                                    <w:rPr>
                                      <w:lang w:eastAsia="ko-KR"/>
                                    </w:rPr>
                                  </w:pPr>
                                  <w:r>
                                    <w:rPr>
                                      <w:rFonts w:hint="eastAsia"/>
                                      <w:lang w:eastAsia="ko-KR"/>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47441" id="Rectangle 363" o:spid="_x0000_s1058" style="position:absolute;left:0;text-align:left;margin-left:188.95pt;margin-top:13.3pt;width:21.6pt;height:21.6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">
                      <v:textbox>
                        <w:txbxContent>
                          <w:p w14:paraId="6A4EB66D" w14:textId="77777777" w:rsidR="005912C3" w:rsidRDefault="005912C3" w:rsidP="005912C3">
                            <w:pPr>
                              <w:jc w:val="center"/>
                              <w:rPr>
                                <w:lang w:eastAsia="ko-KR"/>
                              </w:rPr>
                            </w:pPr>
                            <w:r>
                              <w:rPr>
                                <w:rFonts w:hint="eastAsia"/>
                                <w:lang w:eastAsia="ko-KR"/>
                              </w:rPr>
                              <w:t>x</w:t>
                            </w:r>
                          </w:p>
                        </w:txbxContent>
                      </v:textbox>
                    </v:rect>
                  </w:pict>
                </mc:Fallback>
              </mc:AlternateContent>
            </w:r>
            <w:r w:rsidRPr="00EF7BB4">
              <w:rPr>
                <w:noProof/>
                <w:sz w:val="20"/>
                <w:lang w:val="de-DE" w:eastAsia="de-DE"/>
              </w:rPr>
              <mc:AlternateContent>
                <mc:Choice Requires="wps">
                  <w:drawing>
                    <wp:anchor distT="0" distB="0" distL="114300" distR="114300" simplePos="0" relativeHeight="251763712" behindDoc="0" locked="0" layoutInCell="1" allowOverlap="1" wp14:anchorId="612A5CEB" wp14:editId="313B90EB">
                      <wp:simplePos x="0" y="0"/>
                      <wp:positionH relativeFrom="column">
                        <wp:posOffset>3072130</wp:posOffset>
                      </wp:positionH>
                      <wp:positionV relativeFrom="paragraph">
                        <wp:posOffset>168910</wp:posOffset>
                      </wp:positionV>
                      <wp:extent cx="274320" cy="274320"/>
                      <wp:effectExtent l="0" t="0" r="11430" b="11430"/>
                      <wp:wrapNone/>
                      <wp:docPr id="784919607"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B952D4" w14:textId="77777777" w:rsidR="005912C3" w:rsidRPr="007810AA" w:rsidRDefault="005912C3" w:rsidP="005912C3">
                                  <w:pPr>
                                    <w:jc w:val="center"/>
                                    <w:rPr>
                                      <w:lang w:eastAsia="ko-KR"/>
                                    </w:rPr>
                                  </w:pPr>
                                  <w:r>
                                    <w:rPr>
                                      <w:rFonts w:hint="eastAsia"/>
                                      <w:lang w:eastAsia="ko-KR"/>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A5CEB" id="Rectangle 364" o:spid="_x0000_s1059" style="position:absolute;left:0;text-align:left;margin-left:241.9pt;margin-top:13.3pt;width:21.6pt;height:21.6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">
                      <v:textbox>
                        <w:txbxContent>
                          <w:p w14:paraId="68B952D4" w14:textId="77777777" w:rsidR="005912C3" w:rsidRPr="007810AA" w:rsidRDefault="005912C3" w:rsidP="005912C3">
                            <w:pPr>
                              <w:jc w:val="center"/>
                              <w:rPr>
                                <w:lang w:eastAsia="ko-KR"/>
                              </w:rPr>
                            </w:pPr>
                            <w:r>
                              <w:rPr>
                                <w:rFonts w:hint="eastAsia"/>
                                <w:lang w:eastAsia="ko-KR"/>
                              </w:rPr>
                              <w:t>x</w:t>
                            </w:r>
                          </w:p>
                        </w:txbxContent>
                      </v:textbox>
                    </v:rect>
                  </w:pict>
                </mc:Fallback>
              </mc:AlternateContent>
            </w:r>
            <w:r w:rsidRPr="00EF7BB4">
              <w:rPr>
                <w:noProof/>
                <w:sz w:val="20"/>
                <w:lang w:val="de-DE" w:eastAsia="de-DE"/>
              </w:rPr>
              <mc:AlternateContent>
                <mc:Choice Requires="wps">
                  <w:drawing>
                    <wp:anchor distT="0" distB="0" distL="114300" distR="114300" simplePos="0" relativeHeight="251768832" behindDoc="0" locked="0" layoutInCell="1" allowOverlap="1" wp14:anchorId="55335046" wp14:editId="2C9B8385">
                      <wp:simplePos x="0" y="0"/>
                      <wp:positionH relativeFrom="column">
                        <wp:posOffset>31750</wp:posOffset>
                      </wp:positionH>
                      <wp:positionV relativeFrom="paragraph">
                        <wp:posOffset>168910</wp:posOffset>
                      </wp:positionV>
                      <wp:extent cx="274320" cy="274320"/>
                      <wp:effectExtent l="5080" t="10160" r="6350" b="10795"/>
                      <wp:wrapNone/>
                      <wp:docPr id="1213141075"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AB8A0D" w14:textId="77777777" w:rsidR="005912C3" w:rsidRPr="005F1945" w:rsidRDefault="005912C3" w:rsidP="005912C3">
                                  <w:pPr>
                                    <w:rPr>
                                      <w:lang w:val="nl-NL" w:eastAsia="ko-KR"/>
                                    </w:rPr>
                                  </w:pPr>
                                  <w:r>
                                    <w:rPr>
                                      <w:rFonts w:hint="eastAsia"/>
                                      <w:lang w:val="nl-NL" w:eastAsia="ko-KR"/>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5046" id="Rectangle 366" o:spid="_x0000_s1060" style="position:absolute;left:0;text-align:left;margin-left:2.5pt;margin-top:13.3pt;width:21.6pt;height:21.6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ADxEgIAACg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">
                      <v:textbox>
                        <w:txbxContent>
                          <w:p w14:paraId="28AB8A0D" w14:textId="77777777" w:rsidR="005912C3" w:rsidRPr="005F1945" w:rsidRDefault="005912C3" w:rsidP="005912C3">
                            <w:pPr>
                              <w:rPr>
                                <w:lang w:val="nl-NL" w:eastAsia="ko-KR"/>
                              </w:rPr>
                            </w:pPr>
                            <w:r>
                              <w:rPr>
                                <w:rFonts w:hint="eastAsia"/>
                                <w:lang w:val="nl-NL" w:eastAsia="ko-KR"/>
                              </w:rPr>
                              <w:t>x</w:t>
                            </w:r>
                          </w:p>
                        </w:txbxContent>
                      </v:textbox>
                    </v:rect>
                  </w:pict>
                </mc:Fallback>
              </mc:AlternateContent>
            </w:r>
            <w:r w:rsidRPr="00EF7BB4">
              <w:rPr>
                <w:sz w:val="20"/>
              </w:rPr>
              <w:t>01</w:t>
            </w:r>
            <w:r w:rsidRPr="00EF7BB4">
              <w:rPr>
                <w:sz w:val="20"/>
              </w:rPr>
              <w:tab/>
              <w:t>02</w:t>
            </w:r>
            <w:r w:rsidRPr="00EF7BB4">
              <w:rPr>
                <w:sz w:val="20"/>
              </w:rPr>
              <w:tab/>
              <w:t>03</w:t>
            </w:r>
            <w:r w:rsidRPr="00EF7BB4">
              <w:rPr>
                <w:sz w:val="20"/>
              </w:rPr>
              <w:tab/>
              <w:t>04</w:t>
            </w:r>
            <w:r w:rsidRPr="00EF7BB4">
              <w:rPr>
                <w:sz w:val="20"/>
              </w:rPr>
              <w:tab/>
              <w:t>05</w:t>
            </w:r>
            <w:r w:rsidRPr="00EF7BB4">
              <w:rPr>
                <w:sz w:val="20"/>
              </w:rPr>
              <w:tab/>
              <w:t>06</w:t>
            </w:r>
            <w:r w:rsidRPr="00EF7BB4">
              <w:rPr>
                <w:sz w:val="20"/>
              </w:rPr>
              <w:tab/>
              <w:t>07</w:t>
            </w:r>
          </w:p>
          <w:p w14:paraId="2E436560" w14:textId="77777777" w:rsidR="005912C3" w:rsidRPr="00EF7BB4"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5912C3" w:rsidRPr="007810AA" w14:paraId="4BCF2976" w14:textId="77777777" w:rsidTr="00EF423A">
        <w:trPr>
          <w:cantSplit/>
          <w:trHeight w:val="342"/>
        </w:trPr>
        <w:tc>
          <w:tcPr>
            <w:tcW w:w="2235" w:type="dxa"/>
            <w:shd w:val="clear" w:color="auto" w:fill="EEECE1" w:themeFill="background2"/>
          </w:tcPr>
          <w:p w14:paraId="6B347C65" w14:textId="77777777" w:rsidR="005912C3" w:rsidRPr="007810AA"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57952C0C" w14:textId="77777777" w:rsidR="005912C3"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10C79DDB" w14:textId="77777777" w:rsidR="005912C3"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54FF97B3" w14:textId="77777777" w:rsidR="005912C3" w:rsidRPr="00E01AE1"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6C6B9042" w14:textId="77777777" w:rsidR="005912C3" w:rsidRPr="00111AD5"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758A12D5" w14:textId="77777777" w:rsidR="005912C3"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4D017415" w14:textId="77777777" w:rsidR="005912C3" w:rsidRPr="009E7538" w:rsidRDefault="005912C3" w:rsidP="00EF423A">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1761664" behindDoc="0" locked="0" layoutInCell="1" allowOverlap="1" wp14:anchorId="651142FB" wp14:editId="624383D4">
                      <wp:simplePos x="0" y="0"/>
                      <wp:positionH relativeFrom="column">
                        <wp:posOffset>904875</wp:posOffset>
                      </wp:positionH>
                      <wp:positionV relativeFrom="paragraph">
                        <wp:posOffset>75565</wp:posOffset>
                      </wp:positionV>
                      <wp:extent cx="190500" cy="205740"/>
                      <wp:effectExtent l="0" t="0" r="19050" b="22860"/>
                      <wp:wrapNone/>
                      <wp:docPr id="39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57DBD1F0" w14:textId="77777777" w:rsidR="005912C3" w:rsidRPr="009E7538" w:rsidRDefault="005912C3" w:rsidP="005912C3">
                                  <w:pPr>
                                    <w:rPr>
                                      <w:sz w:val="16"/>
                                      <w:szCs w:val="16"/>
                                      <w:lang w:val="nl-NL" w:eastAsia="ko-KR"/>
                                    </w:rPr>
                                  </w:pPr>
                                  <w:r>
                                    <w:rPr>
                                      <w:sz w:val="16"/>
                                      <w:szCs w:val="16"/>
                                      <w:lang w:val="nl-NL" w:eastAsia="ko-KR"/>
                                    </w:rPr>
                                    <w:t>X</w:t>
                                  </w:r>
                                </w:p>
                                <w:p w14:paraId="2711CD63" w14:textId="77777777" w:rsidR="005912C3" w:rsidRPr="009E7538" w:rsidRDefault="005912C3" w:rsidP="005912C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142FB" id="_x0000_s1061" style="position:absolute;left:0;text-align:left;margin-left:71.25pt;margin-top:5.95pt;width:15pt;height:16.2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" fillcolor="#eeece1 [3214]">
                      <v:textbox>
                        <w:txbxContent>
                          <w:p w14:paraId="57DBD1F0" w14:textId="77777777" w:rsidR="005912C3" w:rsidRPr="009E7538" w:rsidRDefault="005912C3" w:rsidP="005912C3">
                            <w:pPr>
                              <w:rPr>
                                <w:sz w:val="16"/>
                                <w:szCs w:val="16"/>
                                <w:lang w:val="nl-NL" w:eastAsia="ko-KR"/>
                              </w:rPr>
                            </w:pPr>
                            <w:r>
                              <w:rPr>
                                <w:sz w:val="16"/>
                                <w:szCs w:val="16"/>
                                <w:lang w:val="nl-NL" w:eastAsia="ko-KR"/>
                              </w:rPr>
                              <w:t>X</w:t>
                            </w:r>
                          </w:p>
                          <w:p w14:paraId="2711CD63" w14:textId="77777777" w:rsidR="005912C3" w:rsidRPr="009E7538" w:rsidRDefault="005912C3" w:rsidP="005912C3">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1760640" behindDoc="0" locked="0" layoutInCell="1" allowOverlap="1" wp14:anchorId="53254464" wp14:editId="57BD8B24">
                      <wp:simplePos x="0" y="0"/>
                      <wp:positionH relativeFrom="column">
                        <wp:posOffset>1270</wp:posOffset>
                      </wp:positionH>
                      <wp:positionV relativeFrom="paragraph">
                        <wp:posOffset>73660</wp:posOffset>
                      </wp:positionV>
                      <wp:extent cx="190500" cy="205740"/>
                      <wp:effectExtent l="0" t="0" r="19050" b="22860"/>
                      <wp:wrapNone/>
                      <wp:docPr id="393"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710129B3" w14:textId="77777777" w:rsidR="005912C3" w:rsidRPr="009E7538" w:rsidRDefault="005912C3" w:rsidP="005912C3">
                                  <w:pPr>
                                    <w:rPr>
                                      <w:sz w:val="16"/>
                                      <w:szCs w:val="16"/>
                                      <w:lang w:val="nl-NL"/>
                                    </w:rPr>
                                  </w:pPr>
                                </w:p>
                                <w:p w14:paraId="54A9B6F4" w14:textId="77777777" w:rsidR="005912C3" w:rsidRPr="009E7538" w:rsidRDefault="005912C3" w:rsidP="005912C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254464" id="_x0000_s1062" style="position:absolute;left:0;text-align:left;margin-left:.1pt;margin-top:5.8pt;width:15pt;height:16.2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" fillcolor="#eeece1 [3214]">
                      <v:textbox>
                        <w:txbxContent>
                          <w:p w14:paraId="710129B3" w14:textId="77777777" w:rsidR="005912C3" w:rsidRPr="009E7538" w:rsidRDefault="005912C3" w:rsidP="005912C3">
                            <w:pPr>
                              <w:rPr>
                                <w:sz w:val="16"/>
                                <w:szCs w:val="16"/>
                                <w:lang w:val="nl-NL"/>
                              </w:rPr>
                            </w:pPr>
                          </w:p>
                          <w:p w14:paraId="54A9B6F4" w14:textId="77777777" w:rsidR="005912C3" w:rsidRPr="009E7538" w:rsidRDefault="005912C3" w:rsidP="005912C3">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5912C3" w:rsidRPr="007810AA" w14:paraId="5DB0D39D" w14:textId="77777777" w:rsidTr="00EF423A">
        <w:trPr>
          <w:cantSplit/>
          <w:trHeight w:val="342"/>
        </w:trPr>
        <w:tc>
          <w:tcPr>
            <w:tcW w:w="2235" w:type="dxa"/>
            <w:vMerge w:val="restart"/>
            <w:shd w:val="clear" w:color="auto" w:fill="EEECE1" w:themeFill="background2"/>
          </w:tcPr>
          <w:p w14:paraId="657679EB" w14:textId="77777777" w:rsidR="005912C3" w:rsidRPr="007810AA"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0D301559" w14:textId="77777777" w:rsidR="005912C3" w:rsidRPr="007810AA"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08AFBD2B" w14:textId="77777777" w:rsidR="005912C3" w:rsidRPr="007810AA"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58F8D92F" w14:textId="77777777" w:rsidR="005912C3" w:rsidRPr="007810AA"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5912C3" w:rsidRPr="007810AA" w14:paraId="2A8F8F8C" w14:textId="77777777" w:rsidTr="00EF423A">
        <w:trPr>
          <w:cantSplit/>
          <w:trHeight w:val="489"/>
        </w:trPr>
        <w:tc>
          <w:tcPr>
            <w:tcW w:w="2235" w:type="dxa"/>
            <w:vMerge/>
            <w:shd w:val="clear" w:color="auto" w:fill="EEECE1" w:themeFill="background2"/>
          </w:tcPr>
          <w:p w14:paraId="63B30B52" w14:textId="77777777" w:rsidR="005912C3" w:rsidRPr="007810AA"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66C62819" w14:textId="77777777" w:rsidR="005912C3" w:rsidRPr="007810AA"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Committee </w:t>
            </w:r>
          </w:p>
        </w:tc>
        <w:tc>
          <w:tcPr>
            <w:tcW w:w="2268" w:type="dxa"/>
            <w:shd w:val="clear" w:color="auto" w:fill="EEECE1" w:themeFill="background2"/>
          </w:tcPr>
          <w:p w14:paraId="5AFD22B8" w14:textId="77777777" w:rsidR="005912C3" w:rsidRPr="007810AA"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(Committee</w:t>
            </w:r>
            <w:r w:rsidRPr="007810AA">
              <w:rPr>
                <w:bCs/>
                <w:i/>
                <w:iCs/>
                <w:snapToGrid w:val="0"/>
                <w:sz w:val="16"/>
                <w:szCs w:val="16"/>
              </w:rPr>
              <w:t xml:space="preserve"> Session)</w:t>
            </w:r>
          </w:p>
        </w:tc>
        <w:tc>
          <w:tcPr>
            <w:tcW w:w="2552" w:type="dxa"/>
            <w:shd w:val="clear" w:color="auto" w:fill="EEECE1" w:themeFill="background2"/>
          </w:tcPr>
          <w:p w14:paraId="3C29CC4E" w14:textId="77777777" w:rsidR="005912C3" w:rsidRPr="007810AA"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5912C3" w:rsidRPr="007810AA" w14:paraId="3954EAEC" w14:textId="77777777" w:rsidTr="00EF423A">
        <w:trPr>
          <w:cantSplit/>
          <w:trHeight w:val="489"/>
        </w:trPr>
        <w:tc>
          <w:tcPr>
            <w:tcW w:w="2235" w:type="dxa"/>
            <w:vMerge/>
            <w:shd w:val="clear" w:color="auto" w:fill="EEECE1" w:themeFill="background2"/>
          </w:tcPr>
          <w:p w14:paraId="6082C513" w14:textId="77777777" w:rsidR="005912C3" w:rsidRPr="007810AA"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13CF543B" w14:textId="77777777" w:rsidR="005912C3" w:rsidRPr="007810AA"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13DF053F" w14:textId="77777777" w:rsidR="005912C3" w:rsidRPr="007810AA"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6DD902FF" w14:textId="77777777" w:rsidR="005912C3" w:rsidRPr="007810AA"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5912C3" w:rsidRPr="007810AA" w14:paraId="3E50F926" w14:textId="77777777" w:rsidTr="00EF423A">
        <w:trPr>
          <w:cantSplit/>
          <w:trHeight w:val="489"/>
        </w:trPr>
        <w:tc>
          <w:tcPr>
            <w:tcW w:w="2235" w:type="dxa"/>
            <w:vMerge/>
            <w:shd w:val="clear" w:color="auto" w:fill="EEECE1" w:themeFill="background2"/>
          </w:tcPr>
          <w:p w14:paraId="09C523FF" w14:textId="77777777" w:rsidR="005912C3" w:rsidRPr="007810AA" w:rsidRDefault="005912C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B02B351" w14:textId="77777777" w:rsidR="005912C3" w:rsidRPr="007810AA"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61A627C7" w14:textId="77777777" w:rsidR="005912C3" w:rsidRPr="007810AA" w:rsidRDefault="005912C3"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43730A4F" w14:textId="77777777" w:rsidR="005912C3" w:rsidRPr="007810AA" w:rsidRDefault="005912C3" w:rsidP="005912C3"/>
    <w:p w14:paraId="2F5F5AEE" w14:textId="77777777" w:rsidR="005912C3" w:rsidRPr="00DD096E" w:rsidRDefault="005912C3" w:rsidP="005912C3">
      <w:pPr>
        <w:rPr>
          <w:rFonts w:eastAsiaTheme="minorEastAsia"/>
        </w:rPr>
      </w:pPr>
    </w:p>
    <w:bookmarkEnd w:id="156"/>
    <w:p w14:paraId="764A08A8" w14:textId="77777777" w:rsidR="005912C3" w:rsidRDefault="005912C3"/>
    <w:p w14:paraId="1F0CDA30" w14:textId="4B1B340F" w:rsidR="005912C3" w:rsidRDefault="005912C3">
      <w:r>
        <w:br w:type="page"/>
      </w:r>
    </w:p>
    <w:p w14:paraId="6DA90E5F" w14:textId="77777777" w:rsidR="005912C3" w:rsidRDefault="005912C3"/>
    <w:p w14:paraId="0A821748" w14:textId="6C1F18FE" w:rsidR="00E66FE0" w:rsidRDefault="00E66FE0" w:rsidP="00E66FE0">
      <w:pPr>
        <w:pStyle w:val="Heading1"/>
        <w:numPr>
          <w:ilvl w:val="0"/>
          <w:numId w:val="0"/>
        </w:numPr>
        <w:rPr>
          <w:rFonts w:eastAsiaTheme="minorEastAsia"/>
        </w:rPr>
      </w:pPr>
      <w:r>
        <w:rPr>
          <w:rFonts w:eastAsiaTheme="minorEastAsia"/>
        </w:rPr>
        <w:t>TASK ###</w:t>
      </w:r>
      <w:r>
        <w:rPr>
          <w:rFonts w:eastAsiaTheme="minorEastAsia"/>
        </w:rPr>
        <w:tab/>
      </w:r>
      <w:r w:rsidRPr="00774E4F">
        <w:rPr>
          <w:rFonts w:eastAsiaTheme="minorEastAsia"/>
        </w:rPr>
        <w:t xml:space="preserve">guidance on </w:t>
      </w:r>
      <w:r w:rsidR="009D580C">
        <w:rPr>
          <w:rFonts w:eastAsiaTheme="minorEastAsia"/>
        </w:rPr>
        <w:t>the process to implement developments of innovation</w:t>
      </w:r>
    </w:p>
    <w:p w14:paraId="18712123" w14:textId="293D6D32" w:rsidR="000557F0" w:rsidRPr="000557F0" w:rsidRDefault="000557F0" w:rsidP="000557F0">
      <w:pPr>
        <w:pStyle w:val="BodyText"/>
        <w:rPr>
          <w:lang w:eastAsia="de-DE"/>
        </w:rPr>
      </w:pPr>
      <w:r>
        <w:rPr>
          <w:lang w:eastAsia="de-DE"/>
        </w:rPr>
        <w:t>IALA Work Programme 2023-2027 reference: S10</w:t>
      </w:r>
      <w:r w:rsidR="00BA0978">
        <w:rPr>
          <w:lang w:eastAsia="de-DE"/>
        </w:rPr>
        <w:t>1</w:t>
      </w:r>
      <w:r>
        <w:rPr>
          <w:lang w:eastAsia="de-DE"/>
        </w:rPr>
        <w:t xml:space="preserve">0, </w:t>
      </w:r>
      <w:r w:rsidR="00BA0978">
        <w:rPr>
          <w:lang w:eastAsia="de-DE"/>
        </w:rPr>
        <w:t>1</w:t>
      </w:r>
      <w:r>
        <w:rPr>
          <w:lang w:eastAsia="de-DE"/>
        </w:rPr>
        <w:t>.1</w:t>
      </w: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ED7BD8" w14:paraId="360B7EBB" w14:textId="77777777" w:rsidTr="00EF423A">
        <w:trPr>
          <w:cantSplit/>
          <w:trHeight w:val="428"/>
        </w:trPr>
        <w:tc>
          <w:tcPr>
            <w:tcW w:w="2377" w:type="dxa"/>
            <w:tcBorders>
              <w:top w:val="single" w:sz="4" w:space="0" w:color="auto"/>
              <w:left w:val="single" w:sz="4" w:space="0" w:color="auto"/>
              <w:bottom w:val="single" w:sz="4" w:space="0" w:color="auto"/>
              <w:right w:val="single" w:sz="4" w:space="0" w:color="auto"/>
            </w:tcBorders>
            <w:hideMark/>
          </w:tcPr>
          <w:p w14:paraId="3BC3ED50" w14:textId="77777777" w:rsidR="00ED7BD8" w:rsidRDefault="00ED7BD8" w:rsidP="00ED7BD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5" w:type="dxa"/>
            <w:gridSpan w:val="3"/>
            <w:tcBorders>
              <w:top w:val="single" w:sz="4" w:space="0" w:color="auto"/>
              <w:left w:val="single" w:sz="4" w:space="0" w:color="auto"/>
              <w:bottom w:val="single" w:sz="4" w:space="0" w:color="auto"/>
              <w:right w:val="single" w:sz="4" w:space="0" w:color="auto"/>
            </w:tcBorders>
            <w:hideMark/>
          </w:tcPr>
          <w:p w14:paraId="58991501" w14:textId="77777777" w:rsidR="00ED7BD8" w:rsidRDefault="00ED7BD8" w:rsidP="00ED7B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S1060 – Digital Communication Technologies</w:t>
            </w:r>
          </w:p>
          <w:p w14:paraId="085167E5" w14:textId="03C7A3FB" w:rsidR="00ED7BD8" w:rsidRPr="00206C2E" w:rsidRDefault="00ED7BD8" w:rsidP="00ED7BD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rFonts w:cs="Arial"/>
                <w:snapToGrid w:val="0"/>
                <w:kern w:val="28"/>
                <w:sz w:val="20"/>
                <w:szCs w:val="20"/>
                <w:lang w:eastAsia="de-DE"/>
              </w:rPr>
              <w:t>S1070 – Information Services</w:t>
            </w:r>
          </w:p>
        </w:tc>
      </w:tr>
      <w:tr w:rsidR="00ED7BD8" w14:paraId="787FFAD8" w14:textId="77777777" w:rsidTr="00EF423A">
        <w:trPr>
          <w:cantSplit/>
          <w:trHeight w:val="491"/>
        </w:trPr>
        <w:tc>
          <w:tcPr>
            <w:tcW w:w="2377" w:type="dxa"/>
            <w:tcBorders>
              <w:top w:val="single" w:sz="4" w:space="0" w:color="auto"/>
              <w:left w:val="single" w:sz="4" w:space="0" w:color="auto"/>
              <w:bottom w:val="single" w:sz="4" w:space="0" w:color="auto"/>
              <w:right w:val="single" w:sz="4" w:space="0" w:color="auto"/>
            </w:tcBorders>
            <w:hideMark/>
          </w:tcPr>
          <w:p w14:paraId="72098ACC" w14:textId="77777777" w:rsidR="00ED7BD8" w:rsidRDefault="00ED7BD8" w:rsidP="00ED7BD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5" w:type="dxa"/>
            <w:gridSpan w:val="3"/>
            <w:tcBorders>
              <w:top w:val="single" w:sz="4" w:space="0" w:color="auto"/>
              <w:left w:val="single" w:sz="4" w:space="0" w:color="auto"/>
              <w:bottom w:val="single" w:sz="4" w:space="0" w:color="auto"/>
              <w:right w:val="single" w:sz="4" w:space="0" w:color="auto"/>
            </w:tcBorders>
            <w:hideMark/>
          </w:tcPr>
          <w:p w14:paraId="731E9D28" w14:textId="698ED0A7" w:rsidR="00ED7BD8" w:rsidRPr="00206C2E" w:rsidRDefault="00ED7BD8" w:rsidP="00ED7BD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rFonts w:cs="Arial"/>
                <w:snapToGrid w:val="0"/>
                <w:kern w:val="28"/>
                <w:sz w:val="20"/>
                <w:szCs w:val="20"/>
                <w:lang w:eastAsia="de-DE"/>
              </w:rPr>
              <w:t xml:space="preserve">Providing guidance on the process to implement developments of innovation.  </w:t>
            </w:r>
          </w:p>
        </w:tc>
      </w:tr>
      <w:tr w:rsidR="00ED7BD8" w:rsidRPr="00DA4988" w14:paraId="1DAFA929" w14:textId="77777777" w:rsidTr="00EF423A">
        <w:trPr>
          <w:cantSplit/>
          <w:trHeight w:val="712"/>
        </w:trPr>
        <w:tc>
          <w:tcPr>
            <w:tcW w:w="2377" w:type="dxa"/>
            <w:tcBorders>
              <w:top w:val="single" w:sz="4" w:space="0" w:color="auto"/>
              <w:left w:val="single" w:sz="4" w:space="0" w:color="auto"/>
              <w:bottom w:val="single" w:sz="4" w:space="0" w:color="auto"/>
              <w:right w:val="single" w:sz="4" w:space="0" w:color="auto"/>
            </w:tcBorders>
            <w:hideMark/>
          </w:tcPr>
          <w:p w14:paraId="60C71F49" w14:textId="77777777" w:rsidR="00ED7BD8" w:rsidRDefault="00ED7BD8" w:rsidP="00ED7BD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5" w:type="dxa"/>
            <w:gridSpan w:val="3"/>
            <w:tcBorders>
              <w:top w:val="single" w:sz="4" w:space="0" w:color="auto"/>
              <w:left w:val="single" w:sz="4" w:space="0" w:color="auto"/>
              <w:bottom w:val="single" w:sz="4" w:space="0" w:color="auto"/>
              <w:right w:val="single" w:sz="4" w:space="0" w:color="auto"/>
            </w:tcBorders>
            <w:hideMark/>
          </w:tcPr>
          <w:p w14:paraId="26E7991F" w14:textId="77777777" w:rsidR="00ED7BD8" w:rsidRDefault="00ED7BD8" w:rsidP="00ED7B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bookmarkStart w:id="157" w:name="_Hlk112938438"/>
            <w:r>
              <w:rPr>
                <w:rFonts w:cs="Arial"/>
                <w:snapToGrid w:val="0"/>
                <w:kern w:val="28"/>
                <w:sz w:val="20"/>
                <w:szCs w:val="20"/>
                <w:lang w:eastAsia="de-DE"/>
              </w:rPr>
              <w:t>Develop</w:t>
            </w:r>
            <w:r w:rsidRPr="00444606">
              <w:rPr>
                <w:rFonts w:cs="Arial"/>
                <w:snapToGrid w:val="0"/>
                <w:kern w:val="28"/>
                <w:sz w:val="20"/>
                <w:szCs w:val="20"/>
                <w:lang w:eastAsia="de-DE"/>
              </w:rPr>
              <w:t xml:space="preserve"> </w:t>
            </w:r>
            <w:r>
              <w:rPr>
                <w:rFonts w:cs="Arial"/>
                <w:snapToGrid w:val="0"/>
                <w:kern w:val="28"/>
                <w:sz w:val="20"/>
                <w:szCs w:val="20"/>
                <w:lang w:eastAsia="de-DE"/>
              </w:rPr>
              <w:t xml:space="preserve">guidance for IALA members on going from development test bed/ trial reporting to implementation.  </w:t>
            </w:r>
          </w:p>
          <w:bookmarkEnd w:id="157"/>
          <w:p w14:paraId="5208263C" w14:textId="1DE9F6CE" w:rsidR="00ED7BD8" w:rsidRPr="00206C2E" w:rsidRDefault="00ED7BD8" w:rsidP="00ED7BD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t xml:space="preserve"> </w:t>
            </w:r>
          </w:p>
        </w:tc>
      </w:tr>
      <w:tr w:rsidR="00E66FE0" w:rsidRPr="00DA4988" w14:paraId="192C4983" w14:textId="77777777" w:rsidTr="00EF423A">
        <w:trPr>
          <w:cantSplit/>
          <w:trHeight w:val="466"/>
        </w:trPr>
        <w:tc>
          <w:tcPr>
            <w:tcW w:w="2377" w:type="dxa"/>
            <w:tcBorders>
              <w:top w:val="single" w:sz="4" w:space="0" w:color="auto"/>
              <w:left w:val="single" w:sz="4" w:space="0" w:color="auto"/>
              <w:bottom w:val="single" w:sz="4" w:space="0" w:color="auto"/>
              <w:right w:val="single" w:sz="4" w:space="0" w:color="auto"/>
            </w:tcBorders>
            <w:hideMark/>
          </w:tcPr>
          <w:p w14:paraId="76F949CE" w14:textId="77777777" w:rsidR="00E66FE0" w:rsidRDefault="00E66FE0"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5" w:type="dxa"/>
            <w:gridSpan w:val="3"/>
            <w:tcBorders>
              <w:top w:val="single" w:sz="4" w:space="0" w:color="auto"/>
              <w:left w:val="single" w:sz="4" w:space="0" w:color="auto"/>
              <w:bottom w:val="single" w:sz="4" w:space="0" w:color="auto"/>
              <w:right w:val="single" w:sz="4" w:space="0" w:color="auto"/>
            </w:tcBorders>
            <w:hideMark/>
          </w:tcPr>
          <w:p w14:paraId="549161B7" w14:textId="3A8731F5" w:rsidR="00E66FE0" w:rsidRDefault="00D86453"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 xml:space="preserve">The objectives of the task are to: </w:t>
            </w:r>
          </w:p>
          <w:p w14:paraId="72C14D70" w14:textId="77777777" w:rsidR="009D777D" w:rsidRDefault="009D777D" w:rsidP="009D777D">
            <w:pPr>
              <w:pStyle w:val="ListBullet"/>
            </w:pPr>
            <w:r>
              <w:t>Identify best practice in the implementation of innovative solutions;</w:t>
            </w:r>
          </w:p>
          <w:p w14:paraId="7CC4A62A" w14:textId="77777777" w:rsidR="009D777D" w:rsidRDefault="009D777D" w:rsidP="009D777D">
            <w:pPr>
              <w:pStyle w:val="ListBullet"/>
            </w:pPr>
            <w:r>
              <w:t>Define the process to move from ‘development’ to ‘implementation’;</w:t>
            </w:r>
          </w:p>
          <w:p w14:paraId="1F27896E" w14:textId="77777777" w:rsidR="009D777D" w:rsidRDefault="009D777D" w:rsidP="009D777D">
            <w:pPr>
              <w:pStyle w:val="ListBullet"/>
            </w:pPr>
            <w:r>
              <w:t xml:space="preserve">Develop guidance to assist IALA members in the implementation of solutions developed through test beds noting technology readiness levels; </w:t>
            </w:r>
          </w:p>
          <w:p w14:paraId="4ACFF14A" w14:textId="77777777" w:rsidR="009D777D" w:rsidRDefault="009D777D" w:rsidP="009D777D">
            <w:pPr>
              <w:pStyle w:val="ListBullet"/>
            </w:pPr>
            <w:r>
              <w:t>Establish links to existing IALA documentation;</w:t>
            </w:r>
          </w:p>
          <w:p w14:paraId="266883CB" w14:textId="77777777" w:rsidR="009D777D" w:rsidRDefault="009D777D" w:rsidP="009D777D">
            <w:pPr>
              <w:pStyle w:val="ListBullet"/>
            </w:pPr>
            <w:r>
              <w:t>Review existing documentation (i.e. ACCSEAS work)</w:t>
            </w:r>
          </w:p>
          <w:p w14:paraId="1294C968" w14:textId="77777777" w:rsidR="009D777D" w:rsidRDefault="009D777D" w:rsidP="009D777D">
            <w:pPr>
              <w:pStyle w:val="ListBullet"/>
            </w:pPr>
            <w:r>
              <w:t>Identify a way to share lessons learned in implementing innovative solutions (IALA ‘body of knowledge’ or similar);</w:t>
            </w:r>
          </w:p>
          <w:p w14:paraId="70FF5945" w14:textId="77777777" w:rsidR="009D777D" w:rsidRDefault="009D777D" w:rsidP="009D777D">
            <w:pPr>
              <w:pStyle w:val="ListBullet"/>
            </w:pPr>
            <w:r>
              <w:t xml:space="preserve">Identify when liaison with other competent authorities and / or organisations may be required; </w:t>
            </w:r>
          </w:p>
          <w:p w14:paraId="0DC6A81E" w14:textId="0ABC86B3" w:rsidR="00E66FE0" w:rsidRDefault="009D777D" w:rsidP="009D777D">
            <w:pPr>
              <w:pStyle w:val="ListBullet"/>
              <w:rPr>
                <w:bCs/>
                <w:i/>
                <w:iCs/>
                <w:sz w:val="16"/>
                <w:szCs w:val="16"/>
              </w:rPr>
            </w:pPr>
            <w:r>
              <w:t>Assist IALA and IALA members when technology is mature enough to recommend implementation</w:t>
            </w:r>
            <w:r>
              <w:rPr>
                <w:bCs/>
                <w:i/>
                <w:iCs/>
                <w:sz w:val="16"/>
                <w:szCs w:val="16"/>
              </w:rPr>
              <w:t xml:space="preserve"> </w:t>
            </w:r>
            <w:r w:rsidR="00E66FE0">
              <w:rPr>
                <w:bCs/>
                <w:i/>
                <w:iCs/>
                <w:sz w:val="16"/>
                <w:szCs w:val="16"/>
              </w:rPr>
              <w:t>(Describe the objective/s of the task)</w:t>
            </w:r>
          </w:p>
        </w:tc>
      </w:tr>
      <w:tr w:rsidR="004F788A" w:rsidRPr="00DA4988" w14:paraId="541D4AFB" w14:textId="77777777" w:rsidTr="00EF423A">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530CEC6C" w14:textId="77777777" w:rsidR="004F788A" w:rsidRDefault="004F788A" w:rsidP="004F788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w:t>
            </w:r>
          </w:p>
        </w:tc>
        <w:tc>
          <w:tcPr>
            <w:tcW w:w="7235" w:type="dxa"/>
            <w:gridSpan w:val="3"/>
            <w:tcBorders>
              <w:top w:val="single" w:sz="4" w:space="0" w:color="auto"/>
              <w:left w:val="single" w:sz="4" w:space="0" w:color="auto"/>
              <w:bottom w:val="single" w:sz="4" w:space="0" w:color="auto"/>
              <w:right w:val="single" w:sz="4" w:space="0" w:color="auto"/>
            </w:tcBorders>
            <w:hideMark/>
          </w:tcPr>
          <w:p w14:paraId="2FD6879C" w14:textId="2CC1A614" w:rsidR="004F788A" w:rsidRPr="004F788A" w:rsidRDefault="004F788A" w:rsidP="004F78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788A">
              <w:rPr>
                <w:rFonts w:cs="Arial"/>
                <w:snapToGrid w:val="0"/>
                <w:kern w:val="28"/>
                <w:sz w:val="20"/>
                <w:szCs w:val="20"/>
                <w:lang w:eastAsia="de-DE"/>
              </w:rPr>
              <w:t xml:space="preserve">New IALA guideline on implementing the results of test beds, with a sample ‘template’ roadmap – implementing existing technologies / new technologies to meet a need.  </w:t>
            </w:r>
          </w:p>
        </w:tc>
      </w:tr>
      <w:tr w:rsidR="004F788A" w:rsidRPr="00DA4988" w14:paraId="30EF4497" w14:textId="77777777" w:rsidTr="00EF423A">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02D25AD3" w14:textId="77777777" w:rsidR="004F788A" w:rsidRDefault="004F788A" w:rsidP="004F788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5" w:type="dxa"/>
            <w:gridSpan w:val="3"/>
            <w:tcBorders>
              <w:top w:val="single" w:sz="4" w:space="0" w:color="auto"/>
              <w:left w:val="single" w:sz="4" w:space="0" w:color="auto"/>
              <w:bottom w:val="single" w:sz="4" w:space="0" w:color="auto"/>
              <w:right w:val="single" w:sz="4" w:space="0" w:color="auto"/>
            </w:tcBorders>
            <w:hideMark/>
          </w:tcPr>
          <w:p w14:paraId="38C9CDF7" w14:textId="3C3B0FAB" w:rsidR="004F788A" w:rsidRPr="004F788A" w:rsidRDefault="004F788A" w:rsidP="004F78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788A">
              <w:rPr>
                <w:rFonts w:cs="Arial"/>
                <w:snapToGrid w:val="0"/>
                <w:kern w:val="28"/>
                <w:sz w:val="20"/>
                <w:szCs w:val="20"/>
                <w:lang w:eastAsia="de-DE"/>
              </w:rPr>
              <w:t xml:space="preserve">Identification of a body of knowledge / sharing of best practices within the IALA membership.    </w:t>
            </w:r>
          </w:p>
        </w:tc>
      </w:tr>
      <w:tr w:rsidR="00E66FE0" w:rsidRPr="00DA4988" w14:paraId="3314F043" w14:textId="77777777" w:rsidTr="00EF423A">
        <w:trPr>
          <w:cantSplit/>
          <w:trHeight w:val="854"/>
        </w:trPr>
        <w:tc>
          <w:tcPr>
            <w:tcW w:w="2377" w:type="dxa"/>
            <w:tcBorders>
              <w:top w:val="single" w:sz="4" w:space="0" w:color="auto"/>
              <w:left w:val="single" w:sz="4" w:space="0" w:color="auto"/>
              <w:bottom w:val="single" w:sz="4" w:space="0" w:color="auto"/>
              <w:right w:val="single" w:sz="4" w:space="0" w:color="auto"/>
            </w:tcBorders>
            <w:hideMark/>
          </w:tcPr>
          <w:p w14:paraId="66270FBF" w14:textId="77777777" w:rsidR="00E66FE0" w:rsidRDefault="00E66FE0"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lastRenderedPageBreak/>
              <w:t>Strategic Alignment</w:t>
            </w:r>
          </w:p>
          <w:p w14:paraId="039409C0" w14:textId="77777777" w:rsidR="00E66FE0" w:rsidRDefault="00E66FE0"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rPr>
            </w:pPr>
            <w:r>
              <w:rPr>
                <w:bCs/>
                <w:i/>
                <w:iCs/>
                <w:noProof/>
                <w:snapToGrid w:val="0"/>
                <w:sz w:val="16"/>
                <w:szCs w:val="16"/>
              </w:rPr>
              <w:t>(See IALA Strategic Vision)</w:t>
            </w:r>
          </w:p>
        </w:tc>
        <w:tc>
          <w:tcPr>
            <w:tcW w:w="7235" w:type="dxa"/>
            <w:gridSpan w:val="3"/>
            <w:tcBorders>
              <w:top w:val="single" w:sz="4" w:space="0" w:color="auto"/>
              <w:left w:val="single" w:sz="4" w:space="0" w:color="auto"/>
              <w:bottom w:val="single" w:sz="4" w:space="0" w:color="auto"/>
              <w:right w:val="single" w:sz="4" w:space="0" w:color="auto"/>
            </w:tcBorders>
            <w:hideMark/>
          </w:tcPr>
          <w:p w14:paraId="6146CBC9" w14:textId="767C6ED5" w:rsidR="00E66FE0" w:rsidRPr="000E5439" w:rsidRDefault="00E66FE0" w:rsidP="00EF423A">
            <w:pPr>
              <w:pStyle w:val="BodyText3"/>
              <w:spacing w:before="120" w:line="256" w:lineRule="auto"/>
              <w:jc w:val="both"/>
              <w:rPr>
                <w:sz w:val="20"/>
              </w:rPr>
            </w:pPr>
            <w:r w:rsidRPr="00E66FE0">
              <w:rPr>
                <w:b/>
                <w:bCs/>
                <w:sz w:val="20"/>
                <w:highlight w:val="yellow"/>
              </w:rPr>
              <w:t>Goal</w:t>
            </w:r>
            <w:r w:rsidRPr="00E66FE0">
              <w:rPr>
                <w:sz w:val="20"/>
                <w:highlight w:val="yellow"/>
              </w:rPr>
              <w:t xml:space="preserve"> [</w:t>
            </w:r>
            <w:r w:rsidR="00F668D5">
              <w:rPr>
                <w:sz w:val="20"/>
                <w:highlight w:val="yellow"/>
              </w:rPr>
              <w:t xml:space="preserve">confirm with </w:t>
            </w:r>
            <w:r w:rsidR="00BA0978">
              <w:rPr>
                <w:sz w:val="20"/>
                <w:highlight w:val="yellow"/>
              </w:rPr>
              <w:t xml:space="preserve">most recent </w:t>
            </w:r>
            <w:r w:rsidR="00F668D5">
              <w:rPr>
                <w:sz w:val="20"/>
                <w:highlight w:val="yellow"/>
              </w:rPr>
              <w:t>IALA strategic plan</w:t>
            </w:r>
            <w:r w:rsidRPr="00E66FE0">
              <w:rPr>
                <w:sz w:val="20"/>
                <w:highlight w:val="yellow"/>
              </w:rPr>
              <w:t>]</w:t>
            </w:r>
          </w:p>
          <w:p w14:paraId="1460C6F2" w14:textId="77777777" w:rsidR="00F668D5" w:rsidRPr="00F668D5" w:rsidRDefault="00F668D5" w:rsidP="00F668D5">
            <w:pPr>
              <w:pStyle w:val="BodyText3"/>
              <w:spacing w:before="120" w:line="256" w:lineRule="auto"/>
              <w:jc w:val="both"/>
              <w:rPr>
                <w:sz w:val="20"/>
              </w:rPr>
            </w:pPr>
            <w:r w:rsidRPr="00F668D5">
              <w:rPr>
                <w:sz w:val="20"/>
              </w:rPr>
              <w:t>Goal 1:</w:t>
            </w:r>
          </w:p>
          <w:p w14:paraId="5FBCE0AB" w14:textId="77777777" w:rsidR="00F668D5" w:rsidRPr="00F668D5" w:rsidRDefault="00F668D5" w:rsidP="00F668D5">
            <w:pPr>
              <w:pStyle w:val="BodyText3"/>
              <w:spacing w:before="120" w:line="256" w:lineRule="auto"/>
              <w:jc w:val="both"/>
              <w:rPr>
                <w:sz w:val="20"/>
              </w:rPr>
            </w:pPr>
            <w:r w:rsidRPr="00F668D5">
              <w:rPr>
                <w:sz w:val="20"/>
              </w:rPr>
              <w:t>G1 S2</w:t>
            </w:r>
            <w:r w:rsidRPr="00F668D5">
              <w:rPr>
                <w:sz w:val="20"/>
              </w:rPr>
              <w:tab/>
              <w:t>Improve and harmonise the delivery of VTS globally and in a manner consistent with international conventions, legislative frameworks and public expectations.</w:t>
            </w:r>
          </w:p>
          <w:p w14:paraId="6C03E725" w14:textId="77777777" w:rsidR="00F668D5" w:rsidRPr="00F668D5" w:rsidRDefault="00F668D5" w:rsidP="00F668D5">
            <w:pPr>
              <w:pStyle w:val="BodyText3"/>
              <w:spacing w:before="120" w:line="256" w:lineRule="auto"/>
              <w:jc w:val="both"/>
              <w:rPr>
                <w:sz w:val="20"/>
              </w:rPr>
            </w:pPr>
            <w:r w:rsidRPr="00F668D5">
              <w:rPr>
                <w:sz w:val="20"/>
              </w:rPr>
              <w:t>G1</w:t>
            </w:r>
            <w:r w:rsidRPr="00F668D5">
              <w:rPr>
                <w:rFonts w:ascii="Cambria Math" w:hAnsi="Cambria Math" w:cs="Cambria Math"/>
                <w:sz w:val="20"/>
              </w:rPr>
              <w:t>‐</w:t>
            </w:r>
            <w:r w:rsidRPr="00F668D5">
              <w:rPr>
                <w:sz w:val="20"/>
              </w:rPr>
              <w:t>S3</w:t>
            </w:r>
            <w:r w:rsidRPr="00F668D5">
              <w:rPr>
                <w:sz w:val="20"/>
              </w:rPr>
              <w:tab/>
              <w:t>Harmonise the information structure, Maritime Service Portfolios, and communications for e</w:t>
            </w:r>
            <w:r w:rsidRPr="00F668D5">
              <w:rPr>
                <w:rFonts w:ascii="Cambria Math" w:hAnsi="Cambria Math" w:cs="Cambria Math"/>
                <w:sz w:val="20"/>
              </w:rPr>
              <w:t>‐</w:t>
            </w:r>
            <w:r w:rsidRPr="00F668D5">
              <w:rPr>
                <w:sz w:val="20"/>
              </w:rPr>
              <w:t>Navigation by creating standards, and by cooperation with other IGOs, to achieve worldwide interoperability of shore and ship systems, including IMO sustainability goals for a maritime transport system.</w:t>
            </w:r>
          </w:p>
          <w:p w14:paraId="6CC76D46" w14:textId="77777777" w:rsidR="00F668D5" w:rsidRPr="00F668D5" w:rsidRDefault="00F668D5" w:rsidP="00F668D5">
            <w:pPr>
              <w:pStyle w:val="BodyText3"/>
              <w:spacing w:before="120" w:line="256" w:lineRule="auto"/>
              <w:jc w:val="both"/>
              <w:rPr>
                <w:sz w:val="20"/>
              </w:rPr>
            </w:pPr>
            <w:r w:rsidRPr="00F668D5">
              <w:rPr>
                <w:sz w:val="20"/>
              </w:rPr>
              <w:t>Goal 2:</w:t>
            </w:r>
          </w:p>
          <w:p w14:paraId="39B819EE" w14:textId="77777777" w:rsidR="00F668D5" w:rsidRPr="00F668D5" w:rsidRDefault="00F668D5" w:rsidP="00F668D5">
            <w:pPr>
              <w:pStyle w:val="BodyText3"/>
              <w:spacing w:before="120" w:line="256" w:lineRule="auto"/>
              <w:jc w:val="both"/>
              <w:rPr>
                <w:sz w:val="20"/>
              </w:rPr>
            </w:pPr>
            <w:r w:rsidRPr="00F668D5">
              <w:rPr>
                <w:sz w:val="20"/>
              </w:rPr>
              <w:t>G2 S1</w:t>
            </w:r>
            <w:r w:rsidRPr="00F668D5">
              <w:rPr>
                <w:sz w:val="20"/>
              </w:rPr>
              <w:tab/>
              <w:t>Position IALA as the source of standards, knowledge, and expertise that will enable States to undertake and share the technical development of aids to navigation, in accordance with UNCLOS, SOLAS, and other obligations.</w:t>
            </w:r>
          </w:p>
          <w:p w14:paraId="2CF7A22A" w14:textId="66C790E8" w:rsidR="00E66FE0" w:rsidRPr="000E5439" w:rsidRDefault="00F668D5" w:rsidP="00F668D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rPr>
            </w:pPr>
            <w:r w:rsidRPr="00F668D5">
              <w:rPr>
                <w:sz w:val="20"/>
              </w:rPr>
              <w:t>G2 S3</w:t>
            </w:r>
            <w:r w:rsidRPr="00F668D5">
              <w:rPr>
                <w:sz w:val="20"/>
              </w:rPr>
              <w:tab/>
              <w:t>Coordinate the further development of VTS, e</w:t>
            </w:r>
            <w:r w:rsidRPr="00F668D5">
              <w:rPr>
                <w:rFonts w:ascii="Cambria Math" w:hAnsi="Cambria Math" w:cs="Cambria Math"/>
                <w:sz w:val="20"/>
              </w:rPr>
              <w:t>‐</w:t>
            </w:r>
            <w:r w:rsidRPr="00F668D5">
              <w:rPr>
                <w:sz w:val="20"/>
              </w:rPr>
              <w:t>Navigation, and short range aids to navigation, taking into account new technologies and sustainability.</w:t>
            </w:r>
            <w:r w:rsidR="00E66FE0" w:rsidRPr="00635ADC">
              <w:rPr>
                <w:sz w:val="20"/>
                <w:szCs w:val="16"/>
              </w:rPr>
              <w:t>.</w:t>
            </w:r>
          </w:p>
        </w:tc>
      </w:tr>
      <w:tr w:rsidR="00E66FE0" w:rsidRPr="00DA4988" w14:paraId="56A17709" w14:textId="77777777" w:rsidTr="00EF423A">
        <w:trPr>
          <w:cantSplit/>
          <w:trHeight w:val="615"/>
        </w:trPr>
        <w:tc>
          <w:tcPr>
            <w:tcW w:w="2377" w:type="dxa"/>
            <w:tcBorders>
              <w:top w:val="single" w:sz="4" w:space="0" w:color="auto"/>
              <w:left w:val="single" w:sz="4" w:space="0" w:color="auto"/>
              <w:bottom w:val="single" w:sz="4" w:space="0" w:color="auto"/>
              <w:right w:val="single" w:sz="4" w:space="0" w:color="auto"/>
            </w:tcBorders>
            <w:hideMark/>
          </w:tcPr>
          <w:p w14:paraId="45520D5C" w14:textId="77777777" w:rsidR="00E66FE0" w:rsidRDefault="00E66FE0"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5" w:type="dxa"/>
            <w:gridSpan w:val="3"/>
            <w:tcBorders>
              <w:top w:val="single" w:sz="4" w:space="0" w:color="auto"/>
              <w:left w:val="single" w:sz="4" w:space="0" w:color="auto"/>
              <w:bottom w:val="single" w:sz="4" w:space="0" w:color="auto"/>
              <w:right w:val="single" w:sz="4" w:space="0" w:color="auto"/>
            </w:tcBorders>
            <w:hideMark/>
          </w:tcPr>
          <w:p w14:paraId="77D76626"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14B35CE1" w14:textId="77777777" w:rsidR="00F40893" w:rsidRDefault="00F40893" w:rsidP="00F40893">
            <w:pPr>
              <w:pStyle w:val="Bullet1"/>
              <w:numPr>
                <w:ilvl w:val="0"/>
                <w:numId w:val="0"/>
              </w:numPr>
            </w:pPr>
            <w:r>
              <w:t>Creating guidelines for:</w:t>
            </w:r>
          </w:p>
          <w:p w14:paraId="3FFEF017" w14:textId="77777777" w:rsidR="00F40893" w:rsidRDefault="00F40893" w:rsidP="00F40893">
            <w:pPr>
              <w:pStyle w:val="Bullet1"/>
            </w:pPr>
            <w:r>
              <w:t>Identifying international best practice</w:t>
            </w:r>
          </w:p>
          <w:p w14:paraId="324D7FB8" w14:textId="77777777" w:rsidR="00F40893" w:rsidRDefault="00F40893" w:rsidP="00F40893">
            <w:pPr>
              <w:pStyle w:val="Bullet1"/>
            </w:pPr>
            <w:r>
              <w:t>Developing a template process/roadmap</w:t>
            </w:r>
          </w:p>
          <w:p w14:paraId="622975C1" w14:textId="77777777" w:rsidR="00F40893" w:rsidRDefault="00F40893" w:rsidP="00F40893">
            <w:pPr>
              <w:pStyle w:val="Bullet1"/>
            </w:pPr>
            <w:r>
              <w:t>Reviewing existing IALA documents to determine if updates are required</w:t>
            </w:r>
          </w:p>
          <w:p w14:paraId="500E7B6A"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rPr>
            </w:pPr>
            <w:r>
              <w:rPr>
                <w:bCs/>
                <w:i/>
                <w:iCs/>
                <w:noProof/>
                <w:snapToGrid w:val="0"/>
                <w:sz w:val="16"/>
                <w:szCs w:val="16"/>
              </w:rPr>
              <w:t xml:space="preserve"> (Describe key items that are in scope/out of scope)</w:t>
            </w:r>
          </w:p>
        </w:tc>
      </w:tr>
      <w:tr w:rsidR="00E66FE0" w14:paraId="7822F82A" w14:textId="77777777" w:rsidTr="00EF423A">
        <w:trPr>
          <w:cantSplit/>
          <w:trHeight w:val="1399"/>
        </w:trPr>
        <w:tc>
          <w:tcPr>
            <w:tcW w:w="2377" w:type="dxa"/>
            <w:tcBorders>
              <w:top w:val="single" w:sz="4" w:space="0" w:color="auto"/>
              <w:left w:val="single" w:sz="4" w:space="0" w:color="auto"/>
              <w:bottom w:val="single" w:sz="4" w:space="0" w:color="auto"/>
              <w:right w:val="single" w:sz="4" w:space="0" w:color="auto"/>
            </w:tcBorders>
            <w:hideMark/>
          </w:tcPr>
          <w:p w14:paraId="0B6072D5" w14:textId="77777777" w:rsidR="00E66FE0" w:rsidRDefault="00E66FE0"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(where appropriate).</w:t>
            </w:r>
          </w:p>
        </w:tc>
        <w:tc>
          <w:tcPr>
            <w:tcW w:w="7235" w:type="dxa"/>
            <w:gridSpan w:val="3"/>
            <w:tcBorders>
              <w:top w:val="single" w:sz="4" w:space="0" w:color="auto"/>
              <w:left w:val="single" w:sz="4" w:space="0" w:color="auto"/>
              <w:bottom w:val="single" w:sz="4" w:space="0" w:color="auto"/>
              <w:right w:val="single" w:sz="4" w:space="0" w:color="auto"/>
            </w:tcBorders>
            <w:hideMark/>
          </w:tcPr>
          <w:p w14:paraId="0E2211B3"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Key milestones include:</w:t>
            </w:r>
          </w:p>
          <w:tbl>
            <w:tblPr>
              <w:tblStyle w:val="TableGrid"/>
              <w:tblW w:w="0" w:type="auto"/>
              <w:tblLayout w:type="fixed"/>
              <w:tblLook w:val="04A0" w:firstRow="1" w:lastRow="0" w:firstColumn="1" w:lastColumn="0" w:noHBand="0" w:noVBand="1"/>
            </w:tblPr>
            <w:tblGrid>
              <w:gridCol w:w="4858"/>
              <w:gridCol w:w="2141"/>
            </w:tblGrid>
            <w:tr w:rsidR="00E66FE0" w14:paraId="497077CE" w14:textId="77777777" w:rsidTr="00EF423A">
              <w:tc>
                <w:tcPr>
                  <w:tcW w:w="4858" w:type="dxa"/>
                  <w:tcBorders>
                    <w:top w:val="single" w:sz="4" w:space="0" w:color="auto"/>
                    <w:left w:val="single" w:sz="4" w:space="0" w:color="auto"/>
                    <w:bottom w:val="single" w:sz="4" w:space="0" w:color="auto"/>
                    <w:right w:val="single" w:sz="4" w:space="0" w:color="auto"/>
                  </w:tcBorders>
                </w:tcPr>
                <w:p w14:paraId="4C0DBBF8" w14:textId="343AF60D" w:rsidR="00E66FE0" w:rsidRDefault="007C4C6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sidRPr="007C4C67">
                    <w:rPr>
                      <w:rFonts w:eastAsia="Times New Roman"/>
                      <w:bCs/>
                      <w:iCs/>
                      <w:snapToGrid w:val="0"/>
                      <w:sz w:val="18"/>
                      <w:szCs w:val="18"/>
                    </w:rPr>
                    <w:t>Scope Task and prepare skeleton</w:t>
                  </w:r>
                </w:p>
              </w:tc>
              <w:tc>
                <w:tcPr>
                  <w:tcW w:w="2141" w:type="dxa"/>
                  <w:tcBorders>
                    <w:top w:val="single" w:sz="4" w:space="0" w:color="auto"/>
                    <w:left w:val="single" w:sz="4" w:space="0" w:color="auto"/>
                    <w:bottom w:val="single" w:sz="4" w:space="0" w:color="auto"/>
                    <w:right w:val="single" w:sz="4" w:space="0" w:color="auto"/>
                  </w:tcBorders>
                  <w:hideMark/>
                </w:tcPr>
                <w:p w14:paraId="45F0FEEC"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sidRPr="00754013">
                    <w:rPr>
                      <w:bCs/>
                      <w:iCs/>
                      <w:snapToGrid w:val="0"/>
                      <w:sz w:val="18"/>
                      <w:szCs w:val="18"/>
                    </w:rPr>
                    <w:t>Oct</w:t>
                  </w:r>
                  <w:r>
                    <w:rPr>
                      <w:bCs/>
                      <w:iCs/>
                      <w:snapToGrid w:val="0"/>
                      <w:sz w:val="18"/>
                      <w:szCs w:val="18"/>
                    </w:rPr>
                    <w:t xml:space="preserve"> </w:t>
                  </w:r>
                  <w:r w:rsidRPr="00754013">
                    <w:rPr>
                      <w:bCs/>
                      <w:iCs/>
                      <w:snapToGrid w:val="0"/>
                      <w:sz w:val="18"/>
                      <w:szCs w:val="18"/>
                    </w:rPr>
                    <w:t>2023 (</w:t>
                  </w:r>
                  <w:r>
                    <w:rPr>
                      <w:bCs/>
                      <w:iCs/>
                      <w:snapToGrid w:val="0"/>
                      <w:sz w:val="18"/>
                      <w:szCs w:val="18"/>
                    </w:rPr>
                    <w:t>DTEC01</w:t>
                  </w:r>
                  <w:r w:rsidRPr="00754013">
                    <w:rPr>
                      <w:bCs/>
                      <w:iCs/>
                      <w:snapToGrid w:val="0"/>
                      <w:sz w:val="18"/>
                      <w:szCs w:val="18"/>
                    </w:rPr>
                    <w:t>)</w:t>
                  </w:r>
                </w:p>
              </w:tc>
            </w:tr>
            <w:tr w:rsidR="00E66FE0" w14:paraId="0DAF67DD" w14:textId="77777777" w:rsidTr="00EF423A">
              <w:tc>
                <w:tcPr>
                  <w:tcW w:w="4858" w:type="dxa"/>
                  <w:tcBorders>
                    <w:top w:val="single" w:sz="4" w:space="0" w:color="auto"/>
                    <w:left w:val="single" w:sz="4" w:space="0" w:color="auto"/>
                    <w:bottom w:val="single" w:sz="4" w:space="0" w:color="auto"/>
                    <w:right w:val="single" w:sz="4" w:space="0" w:color="auto"/>
                  </w:tcBorders>
                </w:tcPr>
                <w:p w14:paraId="7AB0EC07" w14:textId="344E6316" w:rsidR="00E66FE0" w:rsidRDefault="008B3FA7"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sidRPr="008B3FA7">
                    <w:rPr>
                      <w:rFonts w:eastAsia="Times New Roman"/>
                      <w:bCs/>
                      <w:iCs/>
                      <w:snapToGrid w:val="0"/>
                      <w:sz w:val="18"/>
                      <w:szCs w:val="18"/>
                    </w:rPr>
                    <w:t>Research and share best practice / roadmaps</w:t>
                  </w:r>
                </w:p>
              </w:tc>
              <w:tc>
                <w:tcPr>
                  <w:tcW w:w="2141" w:type="dxa"/>
                  <w:tcBorders>
                    <w:top w:val="single" w:sz="4" w:space="0" w:color="auto"/>
                    <w:left w:val="single" w:sz="4" w:space="0" w:color="auto"/>
                    <w:bottom w:val="single" w:sz="4" w:space="0" w:color="auto"/>
                    <w:right w:val="single" w:sz="4" w:space="0" w:color="auto"/>
                  </w:tcBorders>
                  <w:hideMark/>
                </w:tcPr>
                <w:p w14:paraId="705BD2B5"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Pr>
                      <w:bCs/>
                      <w:iCs/>
                      <w:snapToGrid w:val="0"/>
                      <w:sz w:val="18"/>
                      <w:szCs w:val="18"/>
                    </w:rPr>
                    <w:t>Mar 2024 (DTEC02)</w:t>
                  </w:r>
                </w:p>
              </w:tc>
            </w:tr>
            <w:tr w:rsidR="00E66FE0" w14:paraId="083E599A" w14:textId="77777777" w:rsidTr="00EF423A">
              <w:tc>
                <w:tcPr>
                  <w:tcW w:w="4858" w:type="dxa"/>
                  <w:tcBorders>
                    <w:top w:val="single" w:sz="4" w:space="0" w:color="auto"/>
                    <w:left w:val="single" w:sz="4" w:space="0" w:color="auto"/>
                    <w:bottom w:val="single" w:sz="4" w:space="0" w:color="auto"/>
                    <w:right w:val="single" w:sz="4" w:space="0" w:color="auto"/>
                  </w:tcBorders>
                </w:tcPr>
                <w:p w14:paraId="1D303160" w14:textId="1FA96B91" w:rsidR="00E66FE0" w:rsidRDefault="00322B64"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sidRPr="00322B64">
                    <w:rPr>
                      <w:rFonts w:eastAsia="Times New Roman"/>
                      <w:bCs/>
                      <w:iCs/>
                      <w:snapToGrid w:val="0"/>
                      <w:sz w:val="18"/>
                      <w:szCs w:val="18"/>
                    </w:rPr>
                    <w:t>Draft guideline</w:t>
                  </w:r>
                </w:p>
              </w:tc>
              <w:tc>
                <w:tcPr>
                  <w:tcW w:w="2141" w:type="dxa"/>
                  <w:tcBorders>
                    <w:top w:val="single" w:sz="4" w:space="0" w:color="auto"/>
                    <w:left w:val="single" w:sz="4" w:space="0" w:color="auto"/>
                    <w:bottom w:val="single" w:sz="4" w:space="0" w:color="auto"/>
                    <w:right w:val="single" w:sz="4" w:space="0" w:color="auto"/>
                  </w:tcBorders>
                  <w:hideMark/>
                </w:tcPr>
                <w:p w14:paraId="5CE2EA2B"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rPr>
                  </w:pPr>
                  <w:r>
                    <w:rPr>
                      <w:bCs/>
                      <w:iCs/>
                      <w:snapToGrid w:val="0"/>
                      <w:sz w:val="18"/>
                      <w:szCs w:val="18"/>
                    </w:rPr>
                    <w:t>Oct 2024 (DTEC03)</w:t>
                  </w:r>
                </w:p>
              </w:tc>
            </w:tr>
            <w:tr w:rsidR="00E66FE0" w14:paraId="2275AFC1" w14:textId="77777777" w:rsidTr="00EF423A">
              <w:tc>
                <w:tcPr>
                  <w:tcW w:w="4858" w:type="dxa"/>
                  <w:tcBorders>
                    <w:top w:val="single" w:sz="4" w:space="0" w:color="auto"/>
                    <w:left w:val="single" w:sz="4" w:space="0" w:color="auto"/>
                    <w:bottom w:val="single" w:sz="4" w:space="0" w:color="auto"/>
                    <w:right w:val="single" w:sz="4" w:space="0" w:color="auto"/>
                  </w:tcBorders>
                </w:tcPr>
                <w:p w14:paraId="5B002496" w14:textId="01E96B9A" w:rsidR="00E66FE0" w:rsidRDefault="00F55DF1"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F55DF1">
                    <w:rPr>
                      <w:bCs/>
                      <w:iCs/>
                      <w:snapToGrid w:val="0"/>
                      <w:sz w:val="18"/>
                      <w:szCs w:val="18"/>
                    </w:rPr>
                    <w:t>Improve Draft guidelines – forward to other IALA Committees for review</w:t>
                  </w:r>
                </w:p>
              </w:tc>
              <w:tc>
                <w:tcPr>
                  <w:tcW w:w="2141" w:type="dxa"/>
                  <w:tcBorders>
                    <w:top w:val="single" w:sz="4" w:space="0" w:color="auto"/>
                    <w:left w:val="single" w:sz="4" w:space="0" w:color="auto"/>
                    <w:bottom w:val="single" w:sz="4" w:space="0" w:color="auto"/>
                    <w:right w:val="single" w:sz="4" w:space="0" w:color="auto"/>
                  </w:tcBorders>
                </w:tcPr>
                <w:p w14:paraId="2F887ED0"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Mar 2025 (DTEC04)</w:t>
                  </w:r>
                </w:p>
              </w:tc>
            </w:tr>
            <w:tr w:rsidR="00E66FE0" w14:paraId="424811CB" w14:textId="77777777" w:rsidTr="00EF423A">
              <w:tc>
                <w:tcPr>
                  <w:tcW w:w="4858" w:type="dxa"/>
                  <w:tcBorders>
                    <w:top w:val="single" w:sz="4" w:space="0" w:color="auto"/>
                    <w:left w:val="single" w:sz="4" w:space="0" w:color="auto"/>
                    <w:bottom w:val="single" w:sz="4" w:space="0" w:color="auto"/>
                    <w:right w:val="single" w:sz="4" w:space="0" w:color="auto"/>
                  </w:tcBorders>
                </w:tcPr>
                <w:p w14:paraId="17E44FD0" w14:textId="60EAD0D8" w:rsidR="00E66FE0" w:rsidRDefault="002A7DC6"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2A7DC6">
                    <w:rPr>
                      <w:bCs/>
                      <w:iCs/>
                      <w:snapToGrid w:val="0"/>
                      <w:sz w:val="18"/>
                      <w:szCs w:val="18"/>
                    </w:rPr>
                    <w:t>Complete Draft guidelines forwarding to Council for approval.</w:t>
                  </w:r>
                </w:p>
              </w:tc>
              <w:tc>
                <w:tcPr>
                  <w:tcW w:w="2141" w:type="dxa"/>
                  <w:tcBorders>
                    <w:top w:val="single" w:sz="4" w:space="0" w:color="auto"/>
                    <w:left w:val="single" w:sz="4" w:space="0" w:color="auto"/>
                    <w:bottom w:val="single" w:sz="4" w:space="0" w:color="auto"/>
                    <w:right w:val="single" w:sz="4" w:space="0" w:color="auto"/>
                  </w:tcBorders>
                </w:tcPr>
                <w:p w14:paraId="2CD6AA17"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Oct 2025 (DTEC05)</w:t>
                  </w:r>
                </w:p>
              </w:tc>
            </w:tr>
            <w:tr w:rsidR="00E66FE0" w14:paraId="16319C50" w14:textId="77777777" w:rsidTr="00EF423A">
              <w:tc>
                <w:tcPr>
                  <w:tcW w:w="4858" w:type="dxa"/>
                  <w:tcBorders>
                    <w:top w:val="single" w:sz="4" w:space="0" w:color="auto"/>
                    <w:left w:val="single" w:sz="4" w:space="0" w:color="auto"/>
                    <w:bottom w:val="single" w:sz="4" w:space="0" w:color="auto"/>
                    <w:right w:val="single" w:sz="4" w:space="0" w:color="auto"/>
                  </w:tcBorders>
                </w:tcPr>
                <w:p w14:paraId="61DF5FA0" w14:textId="5D517F4A" w:rsidR="00E66FE0" w:rsidRDefault="007018E2"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7018E2">
                    <w:rPr>
                      <w:bCs/>
                      <w:iCs/>
                      <w:snapToGrid w:val="0"/>
                      <w:sz w:val="18"/>
                      <w:szCs w:val="18"/>
                    </w:rPr>
                    <w:t>Additional session if required</w:t>
                  </w:r>
                </w:p>
              </w:tc>
              <w:tc>
                <w:tcPr>
                  <w:tcW w:w="2141" w:type="dxa"/>
                  <w:tcBorders>
                    <w:top w:val="single" w:sz="4" w:space="0" w:color="auto"/>
                    <w:left w:val="single" w:sz="4" w:space="0" w:color="auto"/>
                    <w:bottom w:val="single" w:sz="4" w:space="0" w:color="auto"/>
                    <w:right w:val="single" w:sz="4" w:space="0" w:color="auto"/>
                  </w:tcBorders>
                </w:tcPr>
                <w:p w14:paraId="516476E2"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Mar 2026 (DTEC06)</w:t>
                  </w:r>
                </w:p>
              </w:tc>
            </w:tr>
            <w:tr w:rsidR="00E66FE0" w14:paraId="7C43128A" w14:textId="77777777" w:rsidTr="00EF423A">
              <w:tc>
                <w:tcPr>
                  <w:tcW w:w="4858" w:type="dxa"/>
                  <w:tcBorders>
                    <w:top w:val="single" w:sz="4" w:space="0" w:color="auto"/>
                    <w:left w:val="single" w:sz="4" w:space="0" w:color="auto"/>
                    <w:bottom w:val="single" w:sz="4" w:space="0" w:color="auto"/>
                    <w:right w:val="single" w:sz="4" w:space="0" w:color="auto"/>
                  </w:tcBorders>
                </w:tcPr>
                <w:p w14:paraId="0846653C"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tcPr>
                <w:p w14:paraId="0FA65CCE"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Oct 2026 (DTEC07)</w:t>
                  </w:r>
                </w:p>
              </w:tc>
            </w:tr>
          </w:tbl>
          <w:p w14:paraId="342B31D1"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E66FE0" w14:paraId="655EFAFB" w14:textId="77777777" w:rsidTr="00EF423A">
        <w:trPr>
          <w:cantSplit/>
          <w:trHeight w:val="659"/>
        </w:trPr>
        <w:tc>
          <w:tcPr>
            <w:tcW w:w="2377" w:type="dxa"/>
            <w:tcBorders>
              <w:top w:val="single" w:sz="4" w:space="0" w:color="auto"/>
              <w:left w:val="single" w:sz="4" w:space="0" w:color="auto"/>
              <w:bottom w:val="single" w:sz="4" w:space="0" w:color="auto"/>
              <w:right w:val="single" w:sz="4" w:space="0" w:color="auto"/>
            </w:tcBorders>
            <w:hideMark/>
          </w:tcPr>
          <w:p w14:paraId="709749E8" w14:textId="77777777" w:rsidR="00E66FE0" w:rsidRDefault="00E66FE0"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numbers of sessions for completion</w:t>
            </w:r>
          </w:p>
        </w:tc>
        <w:tc>
          <w:tcPr>
            <w:tcW w:w="7235" w:type="dxa"/>
            <w:gridSpan w:val="3"/>
            <w:tcBorders>
              <w:top w:val="single" w:sz="4" w:space="0" w:color="auto"/>
              <w:left w:val="single" w:sz="4" w:space="0" w:color="auto"/>
              <w:bottom w:val="single" w:sz="4" w:space="0" w:color="auto"/>
              <w:right w:val="single" w:sz="4" w:space="0" w:color="auto"/>
            </w:tcBorders>
          </w:tcPr>
          <w:p w14:paraId="76FB43C9" w14:textId="77777777" w:rsidR="00E66FE0" w:rsidRDefault="00E66FE0" w:rsidP="00EF423A">
            <w:pPr>
              <w:pStyle w:val="BodyText3"/>
              <w:spacing w:before="120" w:line="256" w:lineRule="auto"/>
              <w:jc w:val="both"/>
              <w:rPr>
                <w:sz w:val="20"/>
                <w:lang w:val="en-CA"/>
              </w:rPr>
            </w:pPr>
            <w:r>
              <w:rPr>
                <w:sz w:val="20"/>
                <w:lang w:val="en-CA"/>
              </w:rPr>
              <w:t>Session number:</w:t>
            </w:r>
          </w:p>
          <w:p w14:paraId="206475A0" w14:textId="77777777" w:rsidR="00E66FE0" w:rsidRDefault="00E66FE0" w:rsidP="00EF423A">
            <w:pPr>
              <w:pStyle w:val="BodyText3"/>
              <w:tabs>
                <w:tab w:val="left" w:pos="1092"/>
                <w:tab w:val="left" w:pos="2085"/>
                <w:tab w:val="left" w:pos="2935"/>
                <w:tab w:val="left" w:pos="3927"/>
                <w:tab w:val="left" w:pos="4920"/>
                <w:tab w:val="left" w:pos="6054"/>
              </w:tabs>
              <w:spacing w:before="120" w:line="256" w:lineRule="auto"/>
              <w:ind w:left="244"/>
              <w:jc w:val="both"/>
              <w:rPr>
                <w:sz w:val="20"/>
                <w:lang w:val="en-CA"/>
              </w:rPr>
            </w:pPr>
            <w:r>
              <w:rPr>
                <w:noProof/>
                <w:lang w:val="de-DE" w:eastAsia="de-DE"/>
              </w:rPr>
              <mc:AlternateContent>
                <mc:Choice Requires="wps">
                  <w:drawing>
                    <wp:anchor distT="0" distB="0" distL="114300" distR="114300" simplePos="0" relativeHeight="251744256" behindDoc="0" locked="0" layoutInCell="1" allowOverlap="1" wp14:anchorId="6618690A" wp14:editId="51829D57">
                      <wp:simplePos x="0" y="0"/>
                      <wp:positionH relativeFrom="column">
                        <wp:posOffset>645160</wp:posOffset>
                      </wp:positionH>
                      <wp:positionV relativeFrom="paragraph">
                        <wp:posOffset>168910</wp:posOffset>
                      </wp:positionV>
                      <wp:extent cx="274320" cy="274320"/>
                      <wp:effectExtent l="0" t="0" r="11430" b="11430"/>
                      <wp:wrapNone/>
                      <wp:docPr id="1241996782" name="Rechtec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9FE567A" w14:textId="77777777" w:rsidR="00E66FE0" w:rsidRDefault="00E66FE0" w:rsidP="00E66FE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18690A" id="_x0000_s1063" style="position:absolute;left:0;text-align:left;margin-left:50.8pt;margin-top:13.3pt;width:21.6pt;height:21.6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">
                      <v:textbox>
                        <w:txbxContent>
                          <w:p w14:paraId="59FE567A" w14:textId="77777777" w:rsidR="00E66FE0" w:rsidRDefault="00E66FE0" w:rsidP="00E66FE0">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1745280" behindDoc="0" locked="0" layoutInCell="1" allowOverlap="1" wp14:anchorId="1ADB0459" wp14:editId="5F4299D4">
                      <wp:simplePos x="0" y="0"/>
                      <wp:positionH relativeFrom="column">
                        <wp:posOffset>1219200</wp:posOffset>
                      </wp:positionH>
                      <wp:positionV relativeFrom="paragraph">
                        <wp:posOffset>168910</wp:posOffset>
                      </wp:positionV>
                      <wp:extent cx="274320" cy="274320"/>
                      <wp:effectExtent l="0" t="0" r="11430" b="11430"/>
                      <wp:wrapNone/>
                      <wp:docPr id="1662400467" name="Rechteck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486D46" w14:textId="77777777" w:rsidR="00E66FE0" w:rsidRPr="00936260" w:rsidRDefault="00E66FE0" w:rsidP="00E66FE0">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DB0459" id="_x0000_s1064" style="position:absolute;left:0;text-align:left;margin-left:96pt;margin-top:13.3pt;width:21.6pt;height:21.6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">
                      <v:textbox>
                        <w:txbxContent>
                          <w:p w14:paraId="0D486D46" w14:textId="77777777" w:rsidR="00E66FE0" w:rsidRPr="00936260" w:rsidRDefault="00E66FE0" w:rsidP="00E66FE0">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746304" behindDoc="0" locked="0" layoutInCell="1" allowOverlap="1" wp14:anchorId="19144F82" wp14:editId="3B3ADA83">
                      <wp:simplePos x="0" y="0"/>
                      <wp:positionH relativeFrom="column">
                        <wp:posOffset>1793240</wp:posOffset>
                      </wp:positionH>
                      <wp:positionV relativeFrom="paragraph">
                        <wp:posOffset>168910</wp:posOffset>
                      </wp:positionV>
                      <wp:extent cx="274320" cy="274320"/>
                      <wp:effectExtent l="0" t="0" r="11430" b="11430"/>
                      <wp:wrapNone/>
                      <wp:docPr id="2115359401" name="Rechteck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E94DFF0" w14:textId="1A8D10A7" w:rsidR="00E66FE0" w:rsidRPr="00936260" w:rsidRDefault="007018E2" w:rsidP="00E66FE0">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144F82" id="_x0000_s1065" style="position:absolute;left:0;text-align:left;margin-left:141.2pt;margin-top:13.3pt;width:21.6pt;height:21.6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">
                      <v:textbox>
                        <w:txbxContent>
                          <w:p w14:paraId="2E94DFF0" w14:textId="1A8D10A7" w:rsidR="00E66FE0" w:rsidRPr="00936260" w:rsidRDefault="007018E2" w:rsidP="00E66FE0">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747328" behindDoc="0" locked="0" layoutInCell="1" allowOverlap="1" wp14:anchorId="5BDD947A" wp14:editId="5E95F1B2">
                      <wp:simplePos x="0" y="0"/>
                      <wp:positionH relativeFrom="column">
                        <wp:posOffset>2399665</wp:posOffset>
                      </wp:positionH>
                      <wp:positionV relativeFrom="paragraph">
                        <wp:posOffset>168910</wp:posOffset>
                      </wp:positionV>
                      <wp:extent cx="274320" cy="274320"/>
                      <wp:effectExtent l="0" t="0" r="11430" b="11430"/>
                      <wp:wrapNone/>
                      <wp:docPr id="1991505291" name="Rechteck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5FB4EF" w14:textId="30C4972F" w:rsidR="00E66FE0" w:rsidRPr="00936260" w:rsidRDefault="007018E2" w:rsidP="00E66FE0">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DD947A" id="_x0000_s1066" style="position:absolute;left:0;text-align:left;margin-left:188.95pt;margin-top:13.3pt;width:21.6pt;height:21.6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Ke1&#10;A7sRAgAAKAQAAA4AAAAAAAAAAAAAAAAALgIAAGRycy9lMm9Eb2MueG1sUEsBAi0AFAAGAAgAAAAh&#10;ABt+45ffAAAACQEAAA8AAAAAAAAAAAAAAAAAawQAAGRycy9kb3ducmV2LnhtbFBLBQYAAAAABAAE&#10;APMAAAB3BQAAAAA=&#10;">
                      <v:textbox>
                        <w:txbxContent>
                          <w:p w14:paraId="205FB4EF" w14:textId="30C4972F" w:rsidR="00E66FE0" w:rsidRPr="00936260" w:rsidRDefault="007018E2" w:rsidP="00E66FE0">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748352" behindDoc="0" locked="0" layoutInCell="1" allowOverlap="1" wp14:anchorId="396630A7" wp14:editId="20653B3B">
                      <wp:simplePos x="0" y="0"/>
                      <wp:positionH relativeFrom="column">
                        <wp:posOffset>3072130</wp:posOffset>
                      </wp:positionH>
                      <wp:positionV relativeFrom="paragraph">
                        <wp:posOffset>168910</wp:posOffset>
                      </wp:positionV>
                      <wp:extent cx="274320" cy="274320"/>
                      <wp:effectExtent l="0" t="0" r="11430" b="11430"/>
                      <wp:wrapNone/>
                      <wp:docPr id="2073330146" name="Rechteck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2ACF7E3" w14:textId="00E8A89D" w:rsidR="00E66FE0" w:rsidRPr="00936260" w:rsidRDefault="007018E2" w:rsidP="00E66FE0">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6630A7" id="_x0000_s1067" style="position:absolute;left:0;text-align:left;margin-left:241.9pt;margin-top:13.3pt;width:21.6pt;height:21.6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XEQ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">
                      <v:textbox>
                        <w:txbxContent>
                          <w:p w14:paraId="12ACF7E3" w14:textId="00E8A89D" w:rsidR="00E66FE0" w:rsidRPr="00936260" w:rsidRDefault="007018E2" w:rsidP="00E66FE0">
                            <w:pPr>
                              <w:jc w:val="center"/>
                              <w:rPr>
                                <w:lang w:val="en-US"/>
                              </w:rPr>
                            </w:pPr>
                            <w:r>
                              <w:rPr>
                                <w:lang w:val="en-US"/>
                              </w:rPr>
                              <w:t>X</w:t>
                            </w:r>
                          </w:p>
                        </w:txbxContent>
                      </v:textbox>
                    </v:rect>
                  </w:pict>
                </mc:Fallback>
              </mc:AlternateContent>
            </w:r>
            <w:r>
              <w:rPr>
                <w:noProof/>
                <w:lang w:val="de-DE" w:eastAsia="de-DE"/>
              </w:rPr>
              <mc:AlternateContent>
                <mc:Choice Requires="wps">
                  <w:drawing>
                    <wp:anchor distT="0" distB="0" distL="114300" distR="114300" simplePos="0" relativeHeight="251749376" behindDoc="0" locked="0" layoutInCell="1" allowOverlap="1" wp14:anchorId="669E01A0" wp14:editId="56B143FF">
                      <wp:simplePos x="0" y="0"/>
                      <wp:positionH relativeFrom="column">
                        <wp:posOffset>3834765</wp:posOffset>
                      </wp:positionH>
                      <wp:positionV relativeFrom="paragraph">
                        <wp:posOffset>168910</wp:posOffset>
                      </wp:positionV>
                      <wp:extent cx="274320" cy="274320"/>
                      <wp:effectExtent l="0" t="0" r="11430" b="11430"/>
                      <wp:wrapNone/>
                      <wp:docPr id="608904655" name="Rechteck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AE88BF" w14:textId="77777777" w:rsidR="00E66FE0" w:rsidRPr="00936260" w:rsidRDefault="00E66FE0" w:rsidP="00E66FE0">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9E01A0" id="_x0000_s1068" style="position:absolute;left:0;text-align:left;margin-left:301.95pt;margin-top:13.3pt;width:21.6pt;height:21.6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">
                      <v:textbox>
                        <w:txbxContent>
                          <w:p w14:paraId="10AE88BF" w14:textId="77777777" w:rsidR="00E66FE0" w:rsidRPr="00936260" w:rsidRDefault="00E66FE0" w:rsidP="00E66FE0">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750400" behindDoc="0" locked="0" layoutInCell="1" allowOverlap="1" wp14:anchorId="698A648D" wp14:editId="7D406A08">
                      <wp:simplePos x="0" y="0"/>
                      <wp:positionH relativeFrom="column">
                        <wp:posOffset>31750</wp:posOffset>
                      </wp:positionH>
                      <wp:positionV relativeFrom="paragraph">
                        <wp:posOffset>168910</wp:posOffset>
                      </wp:positionV>
                      <wp:extent cx="274320" cy="274320"/>
                      <wp:effectExtent l="0" t="0" r="11430" b="11430"/>
                      <wp:wrapNone/>
                      <wp:docPr id="583291334" name="Rechteck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2C0D398" w14:textId="77777777" w:rsidR="00E66FE0" w:rsidRDefault="00E66FE0" w:rsidP="00E66FE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A648D" id="_x0000_s1069" style="position:absolute;left:0;text-align:left;margin-left:2.5pt;margin-top:13.3pt;width:21.6pt;height:21.6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G1VEgIAACg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">
                      <v:textbox>
                        <w:txbxContent>
                          <w:p w14:paraId="12C0D398" w14:textId="77777777" w:rsidR="00E66FE0" w:rsidRDefault="00E66FE0" w:rsidP="00E66FE0">
                            <w:pPr>
                              <w:rPr>
                                <w:lang w:val="nl-NL"/>
                              </w:rPr>
                            </w:pPr>
                            <w:r>
                              <w:rPr>
                                <w:lang w:val="nl-NL"/>
                              </w:rPr>
                              <w:t>X</w:t>
                            </w:r>
                          </w:p>
                        </w:txbxContent>
                      </v:textbox>
                    </v:rect>
                  </w:pict>
                </mc:Fallback>
              </mc:AlternateContent>
            </w:r>
            <w:r>
              <w:rPr>
                <w:sz w:val="20"/>
                <w:lang w:val="en-CA"/>
              </w:rPr>
              <w:t>01</w:t>
            </w:r>
            <w:r>
              <w:rPr>
                <w:sz w:val="20"/>
                <w:lang w:val="en-CA"/>
              </w:rPr>
              <w:tab/>
              <w:t>02</w:t>
            </w:r>
            <w:r>
              <w:rPr>
                <w:sz w:val="20"/>
                <w:lang w:val="en-CA"/>
              </w:rPr>
              <w:tab/>
              <w:t>03</w:t>
            </w:r>
            <w:r>
              <w:rPr>
                <w:sz w:val="20"/>
                <w:lang w:val="en-CA"/>
              </w:rPr>
              <w:tab/>
              <w:t>04</w:t>
            </w:r>
            <w:r>
              <w:rPr>
                <w:sz w:val="20"/>
                <w:lang w:val="en-CA"/>
              </w:rPr>
              <w:tab/>
              <w:t>05</w:t>
            </w:r>
            <w:r>
              <w:rPr>
                <w:sz w:val="20"/>
                <w:lang w:val="en-CA"/>
              </w:rPr>
              <w:tab/>
              <w:t>06</w:t>
            </w:r>
            <w:r>
              <w:rPr>
                <w:sz w:val="20"/>
                <w:lang w:val="en-CA"/>
              </w:rPr>
              <w:tab/>
              <w:t>07</w:t>
            </w:r>
          </w:p>
          <w:p w14:paraId="49013B7D"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4F54055F"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E66FE0" w14:paraId="62C0CFD9" w14:textId="77777777" w:rsidTr="00EF423A">
        <w:trPr>
          <w:cantSplit/>
          <w:trHeight w:val="342"/>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7CF577D" w14:textId="77777777" w:rsidR="00E66FE0" w:rsidRDefault="00E66FE0"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85C03E4"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D0E257C"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E66FE0" w14:paraId="3824002E" w14:textId="77777777" w:rsidTr="00EF423A">
        <w:trPr>
          <w:cantSplit/>
          <w:trHeight w:val="342"/>
        </w:trPr>
        <w:tc>
          <w:tcPr>
            <w:tcW w:w="2377"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9F2B4D1" w14:textId="77777777" w:rsidR="00E66FE0" w:rsidRDefault="00E66FE0"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F0F6881"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D28E7A4"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54B6310"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E66FE0" w14:paraId="611F30A0" w14:textId="77777777" w:rsidTr="00EF423A">
        <w:trPr>
          <w:cantSplit/>
          <w:trHeight w:val="489"/>
        </w:trPr>
        <w:tc>
          <w:tcPr>
            <w:tcW w:w="2377" w:type="dxa"/>
            <w:vMerge/>
            <w:tcBorders>
              <w:top w:val="single" w:sz="4" w:space="0" w:color="auto"/>
              <w:left w:val="single" w:sz="4" w:space="0" w:color="auto"/>
              <w:bottom w:val="single" w:sz="4" w:space="0" w:color="auto"/>
              <w:right w:val="single" w:sz="4" w:space="0" w:color="auto"/>
            </w:tcBorders>
            <w:vAlign w:val="center"/>
            <w:hideMark/>
          </w:tcPr>
          <w:p w14:paraId="5827B45C" w14:textId="77777777" w:rsidR="00E66FE0" w:rsidRDefault="00E66FE0" w:rsidP="00EF423A">
            <w:pPr>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63F0A7D"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highlight w:val="yellow"/>
              </w:rPr>
              <w:t>XX</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B820174"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57E80C8"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E66FE0" w14:paraId="44B476DE" w14:textId="77777777" w:rsidTr="00EF423A">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4995E45" w14:textId="77777777" w:rsidR="00E66FE0" w:rsidRDefault="00E66FE0"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AC21F03"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42C746E"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87B7E98"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E66FE0" w14:paraId="1504FDCE" w14:textId="77777777" w:rsidTr="00EF423A">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A4100D5" w14:textId="77777777" w:rsidR="00E66FE0" w:rsidRDefault="00E66FE0"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AC9D196"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7B7A11AC" w14:textId="77777777" w:rsidR="00E66FE0" w:rsidRDefault="00E66FE0"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7B89874C" w14:textId="77777777" w:rsidR="00E66FE0" w:rsidRDefault="00E66FE0" w:rsidP="00E66FE0">
      <w:pPr>
        <w:rPr>
          <w:rFonts w:eastAsiaTheme="minorEastAsia"/>
        </w:rPr>
      </w:pPr>
    </w:p>
    <w:p w14:paraId="1C7F481E" w14:textId="77777777" w:rsidR="00E66FE0" w:rsidRDefault="00E66FE0">
      <w:pPr>
        <w:rPr>
          <w:rFonts w:eastAsia="MS Mincho"/>
          <w:lang w:eastAsia="ja-JP"/>
        </w:rPr>
      </w:pPr>
    </w:p>
    <w:p w14:paraId="720B68B3" w14:textId="5A4E1FCD" w:rsidR="006F55B5" w:rsidRDefault="006F55B5">
      <w:pPr>
        <w:rPr>
          <w:ins w:id="158" w:author="Jillian Carson-Jackson" w:date="2023-09-15T14:39:00Z"/>
          <w:rFonts w:eastAsia="MS Mincho"/>
          <w:lang w:eastAsia="ja-JP"/>
        </w:rPr>
      </w:pPr>
      <w:ins w:id="159" w:author="Jillian Carson-Jackson" w:date="2023-09-15T14:39:00Z">
        <w:r>
          <w:br w:type="page"/>
        </w:r>
      </w:ins>
    </w:p>
    <w:p w14:paraId="5EF6BADE" w14:textId="03676266" w:rsidR="00344FC9" w:rsidRDefault="00344FC9" w:rsidP="00344FC9">
      <w:pPr>
        <w:pStyle w:val="Heading1"/>
        <w:numPr>
          <w:ilvl w:val="0"/>
          <w:numId w:val="0"/>
        </w:numPr>
        <w:rPr>
          <w:rFonts w:eastAsiaTheme="minorEastAsia"/>
        </w:rPr>
      </w:pPr>
      <w:r>
        <w:rPr>
          <w:rFonts w:eastAsiaTheme="minorEastAsia"/>
        </w:rPr>
        <w:lastRenderedPageBreak/>
        <w:t>TASK ###</w:t>
      </w:r>
      <w:r>
        <w:rPr>
          <w:rFonts w:eastAsiaTheme="minorEastAsia"/>
        </w:rPr>
        <w:tab/>
        <w:t>Monitor</w:t>
      </w:r>
      <w:r w:rsidR="00DE0B9D">
        <w:rPr>
          <w:rFonts w:eastAsiaTheme="minorEastAsia"/>
        </w:rPr>
        <w:t xml:space="preserve"> Development in technology [</w:t>
      </w:r>
      <w:r w:rsidR="00DE0B9D" w:rsidRPr="00DE0B9D">
        <w:rPr>
          <w:rFonts w:eastAsiaTheme="minorEastAsia"/>
          <w:highlight w:val="yellow"/>
        </w:rPr>
        <w:t>text from last work term</w:t>
      </w:r>
      <w:r w:rsidR="00DE0B9D">
        <w:rPr>
          <w:rFonts w:eastAsiaTheme="minorEastAsia"/>
        </w:rPr>
        <w:t>]</w:t>
      </w:r>
    </w:p>
    <w:p w14:paraId="3A6BB8E1" w14:textId="77777777" w:rsidR="00344FC9" w:rsidRPr="00DE0B9D" w:rsidRDefault="00344FC9" w:rsidP="00344FC9">
      <w:pPr>
        <w:pStyle w:val="BodyText"/>
        <w:rPr>
          <w:highlight w:val="yellow"/>
          <w:lang w:eastAsia="de-DE"/>
        </w:rPr>
      </w:pPr>
      <w:r w:rsidRPr="00DE0B9D">
        <w:rPr>
          <w:highlight w:val="yellow"/>
          <w:lang w:eastAsia="de-DE"/>
        </w:rPr>
        <w:t>IALA Work Programme 2023-2027 reference: S1070, 7.1</w:t>
      </w: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344FC9" w:rsidRPr="00DE0B9D" w14:paraId="12BFE914" w14:textId="77777777" w:rsidTr="00EF423A">
        <w:trPr>
          <w:cantSplit/>
          <w:trHeight w:val="428"/>
        </w:trPr>
        <w:tc>
          <w:tcPr>
            <w:tcW w:w="2377" w:type="dxa"/>
            <w:tcBorders>
              <w:top w:val="single" w:sz="4" w:space="0" w:color="auto"/>
              <w:left w:val="single" w:sz="4" w:space="0" w:color="auto"/>
              <w:bottom w:val="single" w:sz="4" w:space="0" w:color="auto"/>
              <w:right w:val="single" w:sz="4" w:space="0" w:color="auto"/>
            </w:tcBorders>
            <w:hideMark/>
          </w:tcPr>
          <w:p w14:paraId="51A06E99"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highlight w:val="yellow"/>
              </w:rPr>
            </w:pPr>
            <w:r w:rsidRPr="00DE0B9D">
              <w:rPr>
                <w:b/>
                <w:bCs/>
                <w:iCs/>
                <w:snapToGrid w:val="0"/>
                <w:sz w:val="20"/>
                <w:szCs w:val="20"/>
                <w:highlight w:val="yellow"/>
              </w:rPr>
              <w:t>Standard</w:t>
            </w:r>
          </w:p>
        </w:tc>
        <w:tc>
          <w:tcPr>
            <w:tcW w:w="7235" w:type="dxa"/>
            <w:gridSpan w:val="3"/>
            <w:tcBorders>
              <w:top w:val="single" w:sz="4" w:space="0" w:color="auto"/>
              <w:left w:val="single" w:sz="4" w:space="0" w:color="auto"/>
              <w:bottom w:val="single" w:sz="4" w:space="0" w:color="auto"/>
              <w:right w:val="single" w:sz="4" w:space="0" w:color="auto"/>
            </w:tcBorders>
            <w:hideMark/>
          </w:tcPr>
          <w:p w14:paraId="12BFBBC7"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highlight w:val="yellow"/>
              </w:rPr>
            </w:pPr>
            <w:r w:rsidRPr="00DE0B9D">
              <w:rPr>
                <w:bCs/>
                <w:iCs/>
                <w:snapToGrid w:val="0"/>
                <w:sz w:val="20"/>
                <w:szCs w:val="20"/>
                <w:highlight w:val="yellow"/>
              </w:rPr>
              <w:t>S1060 – Digital Communication Technologies</w:t>
            </w:r>
          </w:p>
          <w:p w14:paraId="60936CC0"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highlight w:val="yellow"/>
              </w:rPr>
            </w:pPr>
            <w:r w:rsidRPr="00DE0B9D">
              <w:rPr>
                <w:bCs/>
                <w:iCs/>
                <w:snapToGrid w:val="0"/>
                <w:sz w:val="20"/>
                <w:szCs w:val="20"/>
                <w:highlight w:val="yellow"/>
              </w:rPr>
              <w:t>S1070 – Information Services</w:t>
            </w:r>
          </w:p>
        </w:tc>
      </w:tr>
      <w:tr w:rsidR="00344FC9" w:rsidRPr="00DE0B9D" w14:paraId="7A97E20B" w14:textId="77777777" w:rsidTr="00EF423A">
        <w:trPr>
          <w:cantSplit/>
          <w:trHeight w:val="491"/>
        </w:trPr>
        <w:tc>
          <w:tcPr>
            <w:tcW w:w="2377" w:type="dxa"/>
            <w:tcBorders>
              <w:top w:val="single" w:sz="4" w:space="0" w:color="auto"/>
              <w:left w:val="single" w:sz="4" w:space="0" w:color="auto"/>
              <w:bottom w:val="single" w:sz="4" w:space="0" w:color="auto"/>
              <w:right w:val="single" w:sz="4" w:space="0" w:color="auto"/>
            </w:tcBorders>
            <w:hideMark/>
          </w:tcPr>
          <w:p w14:paraId="675D6A3F"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highlight w:val="yellow"/>
              </w:rPr>
            </w:pPr>
            <w:r w:rsidRPr="00DE0B9D">
              <w:rPr>
                <w:b/>
                <w:bCs/>
                <w:iCs/>
                <w:snapToGrid w:val="0"/>
                <w:sz w:val="20"/>
                <w:szCs w:val="20"/>
                <w:highlight w:val="yellow"/>
              </w:rPr>
              <w:t>Topic Area</w:t>
            </w:r>
          </w:p>
        </w:tc>
        <w:tc>
          <w:tcPr>
            <w:tcW w:w="7235" w:type="dxa"/>
            <w:gridSpan w:val="3"/>
            <w:tcBorders>
              <w:top w:val="single" w:sz="4" w:space="0" w:color="auto"/>
              <w:left w:val="single" w:sz="4" w:space="0" w:color="auto"/>
              <w:bottom w:val="single" w:sz="4" w:space="0" w:color="auto"/>
              <w:right w:val="single" w:sz="4" w:space="0" w:color="auto"/>
            </w:tcBorders>
            <w:hideMark/>
          </w:tcPr>
          <w:p w14:paraId="05C1E5C1"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highlight w:val="yellow"/>
              </w:rPr>
            </w:pPr>
            <w:r w:rsidRPr="00DE0B9D">
              <w:rPr>
                <w:bCs/>
                <w:iCs/>
                <w:snapToGrid w:val="0"/>
                <w:sz w:val="20"/>
                <w:szCs w:val="20"/>
                <w:highlight w:val="yellow"/>
              </w:rPr>
              <w:t>Digital Fairway</w:t>
            </w:r>
          </w:p>
        </w:tc>
      </w:tr>
      <w:tr w:rsidR="00344FC9" w:rsidRPr="00DE0B9D" w14:paraId="570725AA" w14:textId="77777777" w:rsidTr="00EF423A">
        <w:trPr>
          <w:cantSplit/>
          <w:trHeight w:val="712"/>
        </w:trPr>
        <w:tc>
          <w:tcPr>
            <w:tcW w:w="2377" w:type="dxa"/>
            <w:tcBorders>
              <w:top w:val="single" w:sz="4" w:space="0" w:color="auto"/>
              <w:left w:val="single" w:sz="4" w:space="0" w:color="auto"/>
              <w:bottom w:val="single" w:sz="4" w:space="0" w:color="auto"/>
              <w:right w:val="single" w:sz="4" w:space="0" w:color="auto"/>
            </w:tcBorders>
            <w:hideMark/>
          </w:tcPr>
          <w:p w14:paraId="2FC7C465"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highlight w:val="yellow"/>
              </w:rPr>
            </w:pPr>
            <w:r w:rsidRPr="00DE0B9D">
              <w:rPr>
                <w:b/>
                <w:bCs/>
                <w:iCs/>
                <w:snapToGrid w:val="0"/>
                <w:sz w:val="20"/>
                <w:szCs w:val="20"/>
                <w:highlight w:val="yellow"/>
              </w:rPr>
              <w:t>Task</w:t>
            </w:r>
          </w:p>
        </w:tc>
        <w:tc>
          <w:tcPr>
            <w:tcW w:w="7235" w:type="dxa"/>
            <w:gridSpan w:val="3"/>
            <w:tcBorders>
              <w:top w:val="single" w:sz="4" w:space="0" w:color="auto"/>
              <w:left w:val="single" w:sz="4" w:space="0" w:color="auto"/>
              <w:bottom w:val="single" w:sz="4" w:space="0" w:color="auto"/>
              <w:right w:val="single" w:sz="4" w:space="0" w:color="auto"/>
            </w:tcBorders>
            <w:hideMark/>
          </w:tcPr>
          <w:p w14:paraId="1DC62F09"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highlight w:val="yellow"/>
              </w:rPr>
            </w:pPr>
            <w:r w:rsidRPr="00DE0B9D">
              <w:rPr>
                <w:bCs/>
                <w:iCs/>
                <w:snapToGrid w:val="0"/>
                <w:sz w:val="20"/>
                <w:szCs w:val="20"/>
                <w:highlight w:val="yellow"/>
              </w:rPr>
              <w:t xml:space="preserve">Develop guidance for IALA members on the developments and implementation of the digital fairway.  </w:t>
            </w:r>
          </w:p>
        </w:tc>
      </w:tr>
      <w:tr w:rsidR="00344FC9" w:rsidRPr="00DE0B9D" w14:paraId="55ED88C8" w14:textId="77777777" w:rsidTr="00EF423A">
        <w:trPr>
          <w:cantSplit/>
          <w:trHeight w:val="466"/>
        </w:trPr>
        <w:tc>
          <w:tcPr>
            <w:tcW w:w="2377" w:type="dxa"/>
            <w:tcBorders>
              <w:top w:val="single" w:sz="4" w:space="0" w:color="auto"/>
              <w:left w:val="single" w:sz="4" w:space="0" w:color="auto"/>
              <w:bottom w:val="single" w:sz="4" w:space="0" w:color="auto"/>
              <w:right w:val="single" w:sz="4" w:space="0" w:color="auto"/>
            </w:tcBorders>
            <w:hideMark/>
          </w:tcPr>
          <w:p w14:paraId="483CC9D7"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highlight w:val="yellow"/>
              </w:rPr>
            </w:pPr>
            <w:r w:rsidRPr="00DE0B9D">
              <w:rPr>
                <w:b/>
                <w:bCs/>
                <w:iCs/>
                <w:snapToGrid w:val="0"/>
                <w:sz w:val="20"/>
                <w:szCs w:val="20"/>
                <w:highlight w:val="yellow"/>
              </w:rPr>
              <w:t xml:space="preserve">Objectives of the task </w:t>
            </w:r>
          </w:p>
        </w:tc>
        <w:tc>
          <w:tcPr>
            <w:tcW w:w="7235" w:type="dxa"/>
            <w:gridSpan w:val="3"/>
            <w:tcBorders>
              <w:top w:val="single" w:sz="4" w:space="0" w:color="auto"/>
              <w:left w:val="single" w:sz="4" w:space="0" w:color="auto"/>
              <w:bottom w:val="single" w:sz="4" w:space="0" w:color="auto"/>
              <w:right w:val="single" w:sz="4" w:space="0" w:color="auto"/>
            </w:tcBorders>
            <w:hideMark/>
          </w:tcPr>
          <w:p w14:paraId="5F182A33"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highlight w:val="yellow"/>
              </w:rPr>
            </w:pPr>
            <w:r w:rsidRPr="00DE0B9D">
              <w:rPr>
                <w:bCs/>
                <w:iCs/>
                <w:snapToGrid w:val="0"/>
                <w:sz w:val="20"/>
                <w:szCs w:val="20"/>
                <w:highlight w:val="yellow"/>
              </w:rPr>
              <w:t xml:space="preserve">To provide guidance on the development and implementation of digital fairways.  </w:t>
            </w:r>
          </w:p>
          <w:p w14:paraId="3D17D25A"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highlight w:val="yellow"/>
              </w:rPr>
            </w:pPr>
            <w:r w:rsidRPr="00DE0B9D">
              <w:rPr>
                <w:bCs/>
                <w:i/>
                <w:iCs/>
                <w:snapToGrid w:val="0"/>
                <w:sz w:val="16"/>
                <w:szCs w:val="16"/>
                <w:highlight w:val="yellow"/>
              </w:rPr>
              <w:t>(Describe the objective/s of the task)</w:t>
            </w:r>
          </w:p>
        </w:tc>
      </w:tr>
      <w:tr w:rsidR="00344FC9" w:rsidRPr="00DE0B9D" w14:paraId="2BB090BE" w14:textId="77777777" w:rsidTr="00EF423A">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14A54271"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highlight w:val="yellow"/>
              </w:rPr>
            </w:pPr>
            <w:r w:rsidRPr="00DE0B9D">
              <w:rPr>
                <w:b/>
                <w:bCs/>
                <w:iCs/>
                <w:snapToGrid w:val="0"/>
                <w:sz w:val="20"/>
                <w:szCs w:val="20"/>
                <w:highlight w:val="yellow"/>
              </w:rPr>
              <w:t>Expected outcome</w:t>
            </w:r>
          </w:p>
        </w:tc>
        <w:tc>
          <w:tcPr>
            <w:tcW w:w="7235" w:type="dxa"/>
            <w:gridSpan w:val="3"/>
            <w:tcBorders>
              <w:top w:val="single" w:sz="4" w:space="0" w:color="auto"/>
              <w:left w:val="single" w:sz="4" w:space="0" w:color="auto"/>
              <w:bottom w:val="single" w:sz="4" w:space="0" w:color="auto"/>
              <w:right w:val="single" w:sz="4" w:space="0" w:color="auto"/>
            </w:tcBorders>
            <w:hideMark/>
          </w:tcPr>
          <w:p w14:paraId="22F29E1A"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Cs/>
                <w:snapToGrid w:val="0"/>
                <w:sz w:val="20"/>
                <w:szCs w:val="20"/>
                <w:highlight w:val="yellow"/>
              </w:rPr>
              <w:t xml:space="preserve">New IALA guideline on implementing the development and implementation of digital fairways.  </w:t>
            </w:r>
          </w:p>
          <w:p w14:paraId="50A81600"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Cs/>
                <w:snapToGrid w:val="0"/>
                <w:sz w:val="20"/>
                <w:szCs w:val="20"/>
                <w:highlight w:val="yellow"/>
              </w:rPr>
              <w:t xml:space="preserve">The development will:  </w:t>
            </w:r>
          </w:p>
          <w:p w14:paraId="5B60CD93" w14:textId="77777777" w:rsidR="00344FC9" w:rsidRPr="00DE0B9D" w:rsidRDefault="00344FC9" w:rsidP="00EF423A">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Cs/>
                <w:snapToGrid w:val="0"/>
                <w:sz w:val="20"/>
                <w:szCs w:val="20"/>
                <w:highlight w:val="yellow"/>
              </w:rPr>
              <w:t xml:space="preserve">Review guidance on the use of simulation in fairway / AtoN (IALA G1058 and G1097); </w:t>
            </w:r>
          </w:p>
          <w:p w14:paraId="2BBB567F" w14:textId="77777777" w:rsidR="00344FC9" w:rsidRPr="00DE0B9D" w:rsidRDefault="00344FC9" w:rsidP="00EF423A">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Cs/>
                <w:snapToGrid w:val="0"/>
                <w:sz w:val="20"/>
                <w:szCs w:val="20"/>
                <w:highlight w:val="yellow"/>
              </w:rPr>
              <w:t>Identify best practice in development and use of digital twins;</w:t>
            </w:r>
          </w:p>
          <w:p w14:paraId="4CF214A9" w14:textId="77777777" w:rsidR="00344FC9" w:rsidRPr="00DE0B9D" w:rsidRDefault="00344FC9" w:rsidP="00EF423A">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Cs/>
                <w:snapToGrid w:val="0"/>
                <w:sz w:val="20"/>
                <w:szCs w:val="20"/>
                <w:highlight w:val="yellow"/>
              </w:rPr>
              <w:t>Provide guidance on the use of digital twins for fairways / aids to navigation provision;</w:t>
            </w:r>
          </w:p>
          <w:p w14:paraId="7E0F7F04" w14:textId="77777777" w:rsidR="00344FC9" w:rsidRPr="00DE0B9D" w:rsidRDefault="00344FC9" w:rsidP="00EF423A">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Cs/>
                <w:snapToGrid w:val="0"/>
                <w:sz w:val="20"/>
                <w:szCs w:val="20"/>
                <w:highlight w:val="yellow"/>
              </w:rPr>
              <w:t xml:space="preserve">Identify uses of digital fairway for planning, monitoring and maintenance </w:t>
            </w:r>
          </w:p>
          <w:p w14:paraId="3388C4AD" w14:textId="77777777" w:rsidR="00344FC9" w:rsidRPr="00DE0B9D" w:rsidRDefault="00344FC9" w:rsidP="00EF423A">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Cs/>
                <w:snapToGrid w:val="0"/>
                <w:sz w:val="20"/>
                <w:szCs w:val="20"/>
                <w:highlight w:val="yellow"/>
              </w:rPr>
              <w:t xml:space="preserve">Identify options to share information on the fairway infrastructure and services in a digital format with users </w:t>
            </w:r>
          </w:p>
          <w:p w14:paraId="20EDDD04" w14:textId="77777777" w:rsidR="00344FC9" w:rsidRPr="00DE0B9D" w:rsidRDefault="00344FC9" w:rsidP="00EF423A">
            <w:pPr>
              <w:pStyle w:val="ListParagraph"/>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Cs/>
                <w:snapToGrid w:val="0"/>
                <w:sz w:val="20"/>
                <w:szCs w:val="20"/>
                <w:highlight w:val="yellow"/>
              </w:rPr>
              <w:t xml:space="preserve">Link with, for example, IMT /-2020 (5G) and beyond for data exchange, AI/ML, S100, </w:t>
            </w:r>
          </w:p>
          <w:p w14:paraId="6044B6D2" w14:textId="77777777" w:rsidR="00344FC9" w:rsidRPr="00DE0B9D" w:rsidRDefault="00344FC9" w:rsidP="00EF423A">
            <w:pPr>
              <w:widowControl w:val="0"/>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Cs/>
                <w:snapToGrid w:val="0"/>
                <w:sz w:val="20"/>
                <w:szCs w:val="20"/>
                <w:highlight w:val="yellow"/>
              </w:rPr>
              <w:t xml:space="preserve">Identify opportunities to enhance sustainability through the use of technology / digital twins for fairways and AtoNs. </w:t>
            </w:r>
          </w:p>
          <w:p w14:paraId="4726845C"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
                <w:iCs/>
                <w:snapToGrid w:val="0"/>
                <w:sz w:val="16"/>
                <w:szCs w:val="16"/>
                <w:highlight w:val="yellow"/>
              </w:rPr>
              <w:t>(Describe the expected outcome: e.g. Recommendation, Guideline or Other)</w:t>
            </w:r>
          </w:p>
        </w:tc>
      </w:tr>
      <w:tr w:rsidR="00344FC9" w:rsidRPr="00DE0B9D" w14:paraId="48467E97" w14:textId="77777777" w:rsidTr="00EF423A">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2FADA244"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highlight w:val="yellow"/>
              </w:rPr>
            </w:pPr>
            <w:r w:rsidRPr="00DE0B9D">
              <w:rPr>
                <w:b/>
                <w:bCs/>
                <w:iCs/>
                <w:snapToGrid w:val="0"/>
                <w:sz w:val="20"/>
                <w:szCs w:val="20"/>
                <w:highlight w:val="yellow"/>
              </w:rPr>
              <w:t>Compelling need</w:t>
            </w:r>
          </w:p>
        </w:tc>
        <w:tc>
          <w:tcPr>
            <w:tcW w:w="7235" w:type="dxa"/>
            <w:gridSpan w:val="3"/>
            <w:tcBorders>
              <w:top w:val="single" w:sz="4" w:space="0" w:color="auto"/>
              <w:left w:val="single" w:sz="4" w:space="0" w:color="auto"/>
              <w:bottom w:val="single" w:sz="4" w:space="0" w:color="auto"/>
              <w:right w:val="single" w:sz="4" w:space="0" w:color="auto"/>
            </w:tcBorders>
            <w:hideMark/>
          </w:tcPr>
          <w:p w14:paraId="3336CAFE"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Cs/>
                <w:snapToGrid w:val="0"/>
                <w:sz w:val="20"/>
                <w:szCs w:val="20"/>
                <w:highlight w:val="yellow"/>
              </w:rPr>
              <w:t xml:space="preserve">Existing IALA guidance on the use of simulation as a tool for waterway design and aids to navigation planning was last revised in 2011, with technical features and technology relevant for simulation of AtoN in 2013.  </w:t>
            </w:r>
          </w:p>
          <w:p w14:paraId="58164644"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Cs/>
                <w:snapToGrid w:val="0"/>
                <w:sz w:val="20"/>
                <w:szCs w:val="20"/>
                <w:highlight w:val="yellow"/>
              </w:rPr>
              <w:t xml:space="preserve">Through the past years IALA has been reviewing existing and emerging technologies of relevance to the work of the IALA membership.  The results of those reviews have highlighted a number of opportunities for making best use of these technologies.  </w:t>
            </w:r>
          </w:p>
          <w:p w14:paraId="6992904B"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Cs/>
                <w:snapToGrid w:val="0"/>
                <w:sz w:val="20"/>
                <w:szCs w:val="20"/>
                <w:highlight w:val="yellow"/>
              </w:rPr>
              <w:t xml:space="preserve">Developments in MASS includes changing requirements for the provision of AtoN, including data exchange and display.  </w:t>
            </w:r>
          </w:p>
          <w:p w14:paraId="36B6752C"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Cs/>
                <w:snapToGrid w:val="0"/>
                <w:sz w:val="20"/>
                <w:szCs w:val="20"/>
                <w:highlight w:val="yellow"/>
              </w:rPr>
              <w:t xml:space="preserve">The developments in Artificial Intelligence and Machine Learning, along with digitalisation in the maritime environment, provide unique opportunities to support sustainable design, implementation and monitoring of AtoN to support changing requirements.      </w:t>
            </w:r>
          </w:p>
          <w:p w14:paraId="10B9F05B"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
                <w:iCs/>
                <w:noProof/>
                <w:snapToGrid w:val="0"/>
                <w:sz w:val="16"/>
                <w:szCs w:val="16"/>
                <w:highlight w:val="yellow"/>
              </w:rPr>
              <w:t>(Describe briefly why this task should be included in the Work Programme)</w:t>
            </w:r>
          </w:p>
        </w:tc>
      </w:tr>
      <w:tr w:rsidR="00344FC9" w:rsidRPr="00DE0B9D" w14:paraId="72C3B485" w14:textId="77777777" w:rsidTr="00EF423A">
        <w:trPr>
          <w:cantSplit/>
          <w:trHeight w:val="854"/>
        </w:trPr>
        <w:tc>
          <w:tcPr>
            <w:tcW w:w="2377" w:type="dxa"/>
            <w:tcBorders>
              <w:top w:val="single" w:sz="4" w:space="0" w:color="auto"/>
              <w:left w:val="single" w:sz="4" w:space="0" w:color="auto"/>
              <w:bottom w:val="single" w:sz="4" w:space="0" w:color="auto"/>
              <w:right w:val="single" w:sz="4" w:space="0" w:color="auto"/>
            </w:tcBorders>
            <w:hideMark/>
          </w:tcPr>
          <w:p w14:paraId="53735526"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highlight w:val="yellow"/>
              </w:rPr>
            </w:pPr>
            <w:r w:rsidRPr="00DE0B9D">
              <w:rPr>
                <w:b/>
                <w:bCs/>
                <w:iCs/>
                <w:noProof/>
                <w:snapToGrid w:val="0"/>
                <w:sz w:val="20"/>
                <w:szCs w:val="20"/>
                <w:highlight w:val="yellow"/>
              </w:rPr>
              <w:lastRenderedPageBreak/>
              <w:t>Strategic Alignment</w:t>
            </w:r>
          </w:p>
          <w:p w14:paraId="0A967B09"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highlight w:val="yellow"/>
              </w:rPr>
            </w:pPr>
            <w:r w:rsidRPr="00DE0B9D">
              <w:rPr>
                <w:bCs/>
                <w:i/>
                <w:iCs/>
                <w:noProof/>
                <w:snapToGrid w:val="0"/>
                <w:sz w:val="16"/>
                <w:szCs w:val="16"/>
                <w:highlight w:val="yellow"/>
              </w:rPr>
              <w:t>(See IALA Strategic Vision)</w:t>
            </w:r>
          </w:p>
        </w:tc>
        <w:tc>
          <w:tcPr>
            <w:tcW w:w="7235" w:type="dxa"/>
            <w:gridSpan w:val="3"/>
            <w:tcBorders>
              <w:top w:val="single" w:sz="4" w:space="0" w:color="auto"/>
              <w:left w:val="single" w:sz="4" w:space="0" w:color="auto"/>
              <w:bottom w:val="single" w:sz="4" w:space="0" w:color="auto"/>
              <w:right w:val="single" w:sz="4" w:space="0" w:color="auto"/>
            </w:tcBorders>
            <w:hideMark/>
          </w:tcPr>
          <w:p w14:paraId="49FAAEC8" w14:textId="77777777" w:rsidR="00344FC9" w:rsidRPr="00DE0B9D" w:rsidRDefault="00344FC9" w:rsidP="00EF423A">
            <w:pPr>
              <w:pStyle w:val="BodyText3"/>
              <w:spacing w:before="120" w:line="256" w:lineRule="auto"/>
              <w:jc w:val="both"/>
              <w:rPr>
                <w:sz w:val="20"/>
                <w:highlight w:val="yellow"/>
              </w:rPr>
            </w:pPr>
            <w:r w:rsidRPr="00DE0B9D">
              <w:rPr>
                <w:b/>
                <w:bCs/>
                <w:sz w:val="20"/>
                <w:highlight w:val="yellow"/>
              </w:rPr>
              <w:t>Goal</w:t>
            </w:r>
            <w:r w:rsidRPr="00DE0B9D">
              <w:rPr>
                <w:sz w:val="20"/>
                <w:highlight w:val="yellow"/>
              </w:rPr>
              <w:t xml:space="preserve"> [confirm with most recent IALA strategic plan]</w:t>
            </w:r>
          </w:p>
          <w:p w14:paraId="3110166F" w14:textId="77777777" w:rsidR="00344FC9" w:rsidRPr="00DE0B9D" w:rsidRDefault="00344FC9" w:rsidP="00EF423A">
            <w:pPr>
              <w:pStyle w:val="BodyText3"/>
              <w:spacing w:before="120" w:line="256" w:lineRule="auto"/>
              <w:jc w:val="both"/>
              <w:rPr>
                <w:sz w:val="20"/>
                <w:highlight w:val="yellow"/>
              </w:rPr>
            </w:pPr>
            <w:r w:rsidRPr="00DE0B9D">
              <w:rPr>
                <w:sz w:val="20"/>
                <w:highlight w:val="yellow"/>
              </w:rPr>
              <w:t xml:space="preserve">G1 - Marine Aids to Navigation are developed and harmonised through international cooperation and the provision of standards. </w:t>
            </w:r>
          </w:p>
          <w:p w14:paraId="513969C1" w14:textId="77777777" w:rsidR="00344FC9" w:rsidRPr="00DE0B9D" w:rsidRDefault="00344FC9" w:rsidP="00EF423A">
            <w:pPr>
              <w:pStyle w:val="BodyText3"/>
              <w:spacing w:before="120" w:line="256" w:lineRule="auto"/>
              <w:jc w:val="both"/>
              <w:rPr>
                <w:sz w:val="20"/>
                <w:highlight w:val="yellow"/>
              </w:rPr>
            </w:pPr>
            <w:r w:rsidRPr="00DE0B9D">
              <w:rPr>
                <w:sz w:val="20"/>
                <w:highlight w:val="yellow"/>
              </w:rPr>
              <w:t>G2 - All coastal states have contributed to a sustainable and efficient global network of Marine Aids to Navigation through capacity building and the sharing of expertise.</w:t>
            </w:r>
          </w:p>
          <w:p w14:paraId="229AEB41" w14:textId="77777777" w:rsidR="00344FC9" w:rsidRPr="00DE0B9D" w:rsidRDefault="00344FC9" w:rsidP="00EF423A">
            <w:pPr>
              <w:pStyle w:val="BodyText3"/>
              <w:spacing w:before="120" w:line="256" w:lineRule="auto"/>
              <w:jc w:val="both"/>
              <w:rPr>
                <w:b/>
                <w:bCs/>
                <w:sz w:val="20"/>
                <w:highlight w:val="yellow"/>
              </w:rPr>
            </w:pPr>
            <w:r w:rsidRPr="00DE0B9D">
              <w:rPr>
                <w:b/>
                <w:bCs/>
                <w:sz w:val="20"/>
                <w:highlight w:val="yellow"/>
              </w:rPr>
              <w:t>Strategy</w:t>
            </w:r>
          </w:p>
          <w:p w14:paraId="2C3FE3CC"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highlight w:val="yellow"/>
              </w:rPr>
            </w:pPr>
            <w:r w:rsidRPr="00DE0B9D">
              <w:rPr>
                <w:sz w:val="20"/>
                <w:szCs w:val="16"/>
                <w:highlight w:val="yellow"/>
              </w:rPr>
              <w:t>S2</w:t>
            </w:r>
            <w:r w:rsidRPr="00DE0B9D">
              <w:rPr>
                <w:sz w:val="20"/>
                <w:szCs w:val="16"/>
                <w:highlight w:val="yellow"/>
              </w:rPr>
              <w:tab/>
              <w:t>Position IALA as the source of standards, knowledge, and expertise that will enable States to provide Marine Aids to Navigation, in accordance with relevant international obligations and recommendations.</w:t>
            </w:r>
          </w:p>
          <w:p w14:paraId="2A12D204"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highlight w:val="yellow"/>
              </w:rPr>
            </w:pPr>
            <w:r w:rsidRPr="00DE0B9D">
              <w:rPr>
                <w:sz w:val="20"/>
                <w:szCs w:val="16"/>
                <w:highlight w:val="yellow"/>
              </w:rPr>
              <w:t>S3</w:t>
            </w:r>
            <w:r w:rsidRPr="00DE0B9D">
              <w:rPr>
                <w:sz w:val="20"/>
                <w:szCs w:val="16"/>
                <w:highlight w:val="yellow"/>
              </w:rPr>
              <w:tab/>
              <w:t>Coordinate the further development of Marine Aids to Navigation, taking into account evolving operational and functional requirements, new techniques, new technologies and sustainability.</w:t>
            </w:r>
          </w:p>
          <w:p w14:paraId="2F0FB32E"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highlight w:val="yellow"/>
              </w:rPr>
            </w:pPr>
            <w:r w:rsidRPr="00DE0B9D">
              <w:rPr>
                <w:sz w:val="20"/>
                <w:szCs w:val="16"/>
                <w:highlight w:val="yellow"/>
              </w:rPr>
              <w:t>S5</w:t>
            </w:r>
            <w:r w:rsidRPr="00DE0B9D">
              <w:rPr>
                <w:sz w:val="20"/>
                <w:szCs w:val="16"/>
                <w:highlight w:val="yellow"/>
              </w:rPr>
              <w:tab/>
              <w:t>Harmonise the information structure and communications for future navigation by creating standards, and by cooperation with other international organisations, to achieve worldwide interoperability of shore and ship systems.</w:t>
            </w:r>
          </w:p>
          <w:p w14:paraId="0859A961"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16"/>
                <w:highlight w:val="yellow"/>
              </w:rPr>
            </w:pPr>
            <w:r w:rsidRPr="00DE0B9D">
              <w:rPr>
                <w:sz w:val="20"/>
                <w:szCs w:val="16"/>
                <w:highlight w:val="yellow"/>
              </w:rPr>
              <w:t>S6</w:t>
            </w:r>
            <w:r w:rsidRPr="00DE0B9D">
              <w:rPr>
                <w:sz w:val="20"/>
                <w:szCs w:val="16"/>
                <w:highlight w:val="yellow"/>
              </w:rPr>
              <w:tab/>
              <w:t>Improve and harmonise the delivery of VTS globally and in a manner consistent with international conventions, national legislation and public expectations, to ensure the safety and efficiency of vessel traffic and to protect the environment.</w:t>
            </w:r>
          </w:p>
        </w:tc>
      </w:tr>
      <w:tr w:rsidR="00344FC9" w:rsidRPr="00DE0B9D" w14:paraId="6B4EEFEC" w14:textId="77777777" w:rsidTr="00EF423A">
        <w:trPr>
          <w:cantSplit/>
          <w:trHeight w:val="615"/>
        </w:trPr>
        <w:tc>
          <w:tcPr>
            <w:tcW w:w="2377" w:type="dxa"/>
            <w:tcBorders>
              <w:top w:val="single" w:sz="4" w:space="0" w:color="auto"/>
              <w:left w:val="single" w:sz="4" w:space="0" w:color="auto"/>
              <w:bottom w:val="single" w:sz="4" w:space="0" w:color="auto"/>
              <w:right w:val="single" w:sz="4" w:space="0" w:color="auto"/>
            </w:tcBorders>
            <w:hideMark/>
          </w:tcPr>
          <w:p w14:paraId="58F13AB1"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highlight w:val="yellow"/>
              </w:rPr>
            </w:pPr>
            <w:r w:rsidRPr="00DE0B9D">
              <w:rPr>
                <w:b/>
                <w:bCs/>
                <w:iCs/>
                <w:noProof/>
                <w:snapToGrid w:val="0"/>
                <w:sz w:val="20"/>
                <w:szCs w:val="20"/>
                <w:highlight w:val="yellow"/>
              </w:rPr>
              <w:t xml:space="preserve">Scope </w:t>
            </w:r>
            <w:r w:rsidRPr="00DE0B9D">
              <w:rPr>
                <w:b/>
                <w:bCs/>
                <w:iCs/>
                <w:noProof/>
                <w:snapToGrid w:val="0"/>
                <w:sz w:val="20"/>
                <w:szCs w:val="20"/>
                <w:highlight w:val="yellow"/>
              </w:rPr>
              <w:br/>
            </w:r>
          </w:p>
        </w:tc>
        <w:tc>
          <w:tcPr>
            <w:tcW w:w="7235" w:type="dxa"/>
            <w:gridSpan w:val="3"/>
            <w:tcBorders>
              <w:top w:val="single" w:sz="4" w:space="0" w:color="auto"/>
              <w:left w:val="single" w:sz="4" w:space="0" w:color="auto"/>
              <w:bottom w:val="single" w:sz="4" w:space="0" w:color="auto"/>
              <w:right w:val="single" w:sz="4" w:space="0" w:color="auto"/>
            </w:tcBorders>
            <w:hideMark/>
          </w:tcPr>
          <w:p w14:paraId="39657331"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highlight w:val="yellow"/>
              </w:rPr>
            </w:pPr>
            <w:r w:rsidRPr="00DE0B9D">
              <w:rPr>
                <w:b/>
                <w:bCs/>
                <w:iCs/>
                <w:snapToGrid w:val="0"/>
                <w:sz w:val="20"/>
                <w:szCs w:val="20"/>
                <w:highlight w:val="yellow"/>
              </w:rPr>
              <w:t>In Scope:</w:t>
            </w:r>
          </w:p>
          <w:p w14:paraId="0400DEF2" w14:textId="77777777" w:rsidR="00344FC9" w:rsidRPr="00DE0B9D" w:rsidRDefault="00344FC9" w:rsidP="00EF423A">
            <w:pPr>
              <w:pStyle w:val="Bullet1"/>
              <w:rPr>
                <w:highlight w:val="yellow"/>
              </w:rPr>
            </w:pPr>
            <w:r w:rsidRPr="00DE0B9D">
              <w:rPr>
                <w:highlight w:val="yellow"/>
              </w:rPr>
              <w:t xml:space="preserve">Identifying international best practice for implementing digital fairways </w:t>
            </w:r>
          </w:p>
          <w:p w14:paraId="3075899C" w14:textId="77777777" w:rsidR="00344FC9" w:rsidRPr="00DE0B9D" w:rsidRDefault="00344FC9" w:rsidP="00EF423A">
            <w:pPr>
              <w:pStyle w:val="Bullet1"/>
              <w:rPr>
                <w:highlight w:val="yellow"/>
              </w:rPr>
            </w:pPr>
            <w:r w:rsidRPr="00DE0B9D">
              <w:rPr>
                <w:highlight w:val="yellow"/>
              </w:rPr>
              <w:t>Reviewing existing IALA documents and determining suitable approach to update / consolidate or provide input into revisions (Specifically G1058 and G1097, G1113, G1114)</w:t>
            </w:r>
          </w:p>
          <w:p w14:paraId="282CF925" w14:textId="77777777" w:rsidR="00344FC9" w:rsidRPr="00DE0B9D" w:rsidRDefault="00344FC9" w:rsidP="00EF423A">
            <w:pPr>
              <w:pStyle w:val="Bullet1"/>
              <w:rPr>
                <w:highlight w:val="yellow"/>
              </w:rPr>
            </w:pPr>
            <w:r w:rsidRPr="00DE0B9D">
              <w:rPr>
                <w:highlight w:val="yellow"/>
              </w:rPr>
              <w:t xml:space="preserve">Liaise with ARM Committee for operational input </w:t>
            </w:r>
          </w:p>
          <w:p w14:paraId="605EC141" w14:textId="77777777" w:rsidR="00344FC9" w:rsidRPr="00DE0B9D" w:rsidRDefault="00344FC9" w:rsidP="00EF423A">
            <w:pPr>
              <w:pStyle w:val="Bullet1"/>
              <w:rPr>
                <w:highlight w:val="yellow"/>
              </w:rPr>
            </w:pPr>
            <w:r w:rsidRPr="00DE0B9D">
              <w:rPr>
                <w:highlight w:val="yellow"/>
              </w:rPr>
              <w:t>Develop a Guideline on the implementation of digital fairways.</w:t>
            </w:r>
          </w:p>
          <w:p w14:paraId="2E28B906"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highlight w:val="yellow"/>
              </w:rPr>
            </w:pPr>
            <w:r w:rsidRPr="00DE0B9D">
              <w:rPr>
                <w:bCs/>
                <w:i/>
                <w:iCs/>
                <w:noProof/>
                <w:snapToGrid w:val="0"/>
                <w:sz w:val="16"/>
                <w:szCs w:val="16"/>
                <w:highlight w:val="yellow"/>
              </w:rPr>
              <w:t xml:space="preserve"> (Describe key items that are in scope/out of scope)</w:t>
            </w:r>
          </w:p>
        </w:tc>
      </w:tr>
      <w:tr w:rsidR="00344FC9" w:rsidRPr="00DE0B9D" w14:paraId="78DD74CF" w14:textId="77777777" w:rsidTr="00EF423A">
        <w:trPr>
          <w:cantSplit/>
          <w:trHeight w:val="1399"/>
        </w:trPr>
        <w:tc>
          <w:tcPr>
            <w:tcW w:w="2377" w:type="dxa"/>
            <w:tcBorders>
              <w:top w:val="single" w:sz="4" w:space="0" w:color="auto"/>
              <w:left w:val="single" w:sz="4" w:space="0" w:color="auto"/>
              <w:bottom w:val="single" w:sz="4" w:space="0" w:color="auto"/>
              <w:right w:val="single" w:sz="4" w:space="0" w:color="auto"/>
            </w:tcBorders>
            <w:hideMark/>
          </w:tcPr>
          <w:p w14:paraId="4E571B48"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highlight w:val="yellow"/>
              </w:rPr>
            </w:pPr>
            <w:r w:rsidRPr="00DE0B9D">
              <w:rPr>
                <w:b/>
                <w:bCs/>
                <w:iCs/>
                <w:snapToGrid w:val="0"/>
                <w:sz w:val="20"/>
                <w:szCs w:val="20"/>
                <w:highlight w:val="yellow"/>
              </w:rPr>
              <w:t>Brief and concise description of the work to be undertaken and programme mile</w:t>
            </w:r>
            <w:r w:rsidRPr="00DE0B9D">
              <w:rPr>
                <w:b/>
                <w:bCs/>
                <w:iCs/>
                <w:snapToGrid w:val="0"/>
                <w:sz w:val="20"/>
                <w:szCs w:val="20"/>
                <w:highlight w:val="yellow"/>
              </w:rPr>
              <w:softHyphen/>
              <w:t>stones</w:t>
            </w:r>
            <w:r w:rsidRPr="00DE0B9D">
              <w:rPr>
                <w:bCs/>
                <w:iCs/>
                <w:snapToGrid w:val="0"/>
                <w:sz w:val="20"/>
                <w:szCs w:val="20"/>
                <w:highlight w:val="yellow"/>
              </w:rPr>
              <w:t xml:space="preserve"> (where appropriate).</w:t>
            </w:r>
          </w:p>
        </w:tc>
        <w:tc>
          <w:tcPr>
            <w:tcW w:w="7235" w:type="dxa"/>
            <w:gridSpan w:val="3"/>
            <w:tcBorders>
              <w:top w:val="single" w:sz="4" w:space="0" w:color="auto"/>
              <w:left w:val="single" w:sz="4" w:space="0" w:color="auto"/>
              <w:bottom w:val="single" w:sz="4" w:space="0" w:color="auto"/>
              <w:right w:val="single" w:sz="4" w:space="0" w:color="auto"/>
            </w:tcBorders>
            <w:hideMark/>
          </w:tcPr>
          <w:p w14:paraId="7EBE7E62"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Cs/>
                <w:snapToGrid w:val="0"/>
                <w:sz w:val="20"/>
                <w:szCs w:val="20"/>
                <w:highlight w:val="yellow"/>
              </w:rPr>
              <w:t>Key milestones include:</w:t>
            </w:r>
          </w:p>
          <w:tbl>
            <w:tblPr>
              <w:tblStyle w:val="TableGrid"/>
              <w:tblW w:w="0" w:type="auto"/>
              <w:tblLayout w:type="fixed"/>
              <w:tblLook w:val="04A0" w:firstRow="1" w:lastRow="0" w:firstColumn="1" w:lastColumn="0" w:noHBand="0" w:noVBand="1"/>
            </w:tblPr>
            <w:tblGrid>
              <w:gridCol w:w="4858"/>
              <w:gridCol w:w="2141"/>
            </w:tblGrid>
            <w:tr w:rsidR="00344FC9" w:rsidRPr="00DE0B9D" w14:paraId="4B3F1138" w14:textId="77777777" w:rsidTr="00EF423A">
              <w:tc>
                <w:tcPr>
                  <w:tcW w:w="4858" w:type="dxa"/>
                  <w:tcBorders>
                    <w:top w:val="single" w:sz="4" w:space="0" w:color="auto"/>
                    <w:left w:val="single" w:sz="4" w:space="0" w:color="auto"/>
                    <w:bottom w:val="single" w:sz="4" w:space="0" w:color="auto"/>
                    <w:right w:val="single" w:sz="4" w:space="0" w:color="auto"/>
                  </w:tcBorders>
                  <w:hideMark/>
                </w:tcPr>
                <w:p w14:paraId="6D035EA6"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highlight w:val="yellow"/>
                    </w:rPr>
                  </w:pPr>
                  <w:r w:rsidRPr="00DE0B9D">
                    <w:rPr>
                      <w:bCs/>
                      <w:iCs/>
                      <w:snapToGrid w:val="0"/>
                      <w:sz w:val="18"/>
                      <w:szCs w:val="18"/>
                      <w:highlight w:val="yellow"/>
                    </w:rPr>
                    <w:t xml:space="preserve">Scope Task and prepare outline </w:t>
                  </w:r>
                </w:p>
              </w:tc>
              <w:tc>
                <w:tcPr>
                  <w:tcW w:w="2141" w:type="dxa"/>
                  <w:tcBorders>
                    <w:top w:val="single" w:sz="4" w:space="0" w:color="auto"/>
                    <w:left w:val="single" w:sz="4" w:space="0" w:color="auto"/>
                    <w:bottom w:val="single" w:sz="4" w:space="0" w:color="auto"/>
                    <w:right w:val="single" w:sz="4" w:space="0" w:color="auto"/>
                  </w:tcBorders>
                  <w:hideMark/>
                </w:tcPr>
                <w:p w14:paraId="3552F99F"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highlight w:val="yellow"/>
                    </w:rPr>
                  </w:pPr>
                  <w:r w:rsidRPr="00DE0B9D">
                    <w:rPr>
                      <w:bCs/>
                      <w:iCs/>
                      <w:snapToGrid w:val="0"/>
                      <w:sz w:val="18"/>
                      <w:szCs w:val="18"/>
                      <w:highlight w:val="yellow"/>
                    </w:rPr>
                    <w:t>Oct 2023 (DTEC01)</w:t>
                  </w:r>
                </w:p>
              </w:tc>
            </w:tr>
            <w:tr w:rsidR="00344FC9" w:rsidRPr="00DE0B9D" w14:paraId="61368990" w14:textId="77777777" w:rsidTr="00EF423A">
              <w:tc>
                <w:tcPr>
                  <w:tcW w:w="4858" w:type="dxa"/>
                  <w:tcBorders>
                    <w:top w:val="single" w:sz="4" w:space="0" w:color="auto"/>
                    <w:left w:val="single" w:sz="4" w:space="0" w:color="auto"/>
                    <w:bottom w:val="single" w:sz="4" w:space="0" w:color="auto"/>
                    <w:right w:val="single" w:sz="4" w:space="0" w:color="auto"/>
                  </w:tcBorders>
                  <w:hideMark/>
                </w:tcPr>
                <w:p w14:paraId="4D845D9F"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highlight w:val="yellow"/>
                    </w:rPr>
                  </w:pPr>
                  <w:r w:rsidRPr="00DE0B9D">
                    <w:rPr>
                      <w:bCs/>
                      <w:iCs/>
                      <w:snapToGrid w:val="0"/>
                      <w:sz w:val="18"/>
                      <w:szCs w:val="18"/>
                      <w:highlight w:val="yellow"/>
                    </w:rPr>
                    <w:t xml:space="preserve">Sharing of best practices in digital twins (presentations / demonstrations); initial review of existing IALA documentation that may be relevant to the task  </w:t>
                  </w:r>
                </w:p>
              </w:tc>
              <w:tc>
                <w:tcPr>
                  <w:tcW w:w="2141" w:type="dxa"/>
                  <w:tcBorders>
                    <w:top w:val="single" w:sz="4" w:space="0" w:color="auto"/>
                    <w:left w:val="single" w:sz="4" w:space="0" w:color="auto"/>
                    <w:bottom w:val="single" w:sz="4" w:space="0" w:color="auto"/>
                    <w:right w:val="single" w:sz="4" w:space="0" w:color="auto"/>
                  </w:tcBorders>
                  <w:hideMark/>
                </w:tcPr>
                <w:p w14:paraId="6A087327"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highlight w:val="yellow"/>
                    </w:rPr>
                  </w:pPr>
                  <w:r w:rsidRPr="00DE0B9D">
                    <w:rPr>
                      <w:bCs/>
                      <w:iCs/>
                      <w:snapToGrid w:val="0"/>
                      <w:sz w:val="18"/>
                      <w:szCs w:val="18"/>
                      <w:highlight w:val="yellow"/>
                    </w:rPr>
                    <w:t>Mar 2024 (DTEC02)</w:t>
                  </w:r>
                </w:p>
              </w:tc>
            </w:tr>
            <w:tr w:rsidR="00344FC9" w:rsidRPr="00DE0B9D" w14:paraId="784E6573" w14:textId="77777777" w:rsidTr="00EF423A">
              <w:tc>
                <w:tcPr>
                  <w:tcW w:w="4858" w:type="dxa"/>
                  <w:tcBorders>
                    <w:top w:val="single" w:sz="4" w:space="0" w:color="auto"/>
                    <w:left w:val="single" w:sz="4" w:space="0" w:color="auto"/>
                    <w:bottom w:val="single" w:sz="4" w:space="0" w:color="auto"/>
                    <w:right w:val="single" w:sz="4" w:space="0" w:color="auto"/>
                  </w:tcBorders>
                  <w:hideMark/>
                </w:tcPr>
                <w:p w14:paraId="044856D2"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highlight w:val="yellow"/>
                    </w:rPr>
                  </w:pPr>
                  <w:r w:rsidRPr="00DE0B9D">
                    <w:rPr>
                      <w:bCs/>
                      <w:iCs/>
                      <w:snapToGrid w:val="0"/>
                      <w:sz w:val="18"/>
                      <w:szCs w:val="18"/>
                      <w:highlight w:val="yellow"/>
                    </w:rPr>
                    <w:t>Review / Revise scope based on presentations.  Follow up on the review of existing IALA documentation, liaise with ARM</w:t>
                  </w:r>
                </w:p>
              </w:tc>
              <w:tc>
                <w:tcPr>
                  <w:tcW w:w="2141" w:type="dxa"/>
                  <w:tcBorders>
                    <w:top w:val="single" w:sz="4" w:space="0" w:color="auto"/>
                    <w:left w:val="single" w:sz="4" w:space="0" w:color="auto"/>
                    <w:bottom w:val="single" w:sz="4" w:space="0" w:color="auto"/>
                    <w:right w:val="single" w:sz="4" w:space="0" w:color="auto"/>
                  </w:tcBorders>
                  <w:hideMark/>
                </w:tcPr>
                <w:p w14:paraId="66377347"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highlight w:val="yellow"/>
                    </w:rPr>
                  </w:pPr>
                  <w:r w:rsidRPr="00DE0B9D">
                    <w:rPr>
                      <w:bCs/>
                      <w:iCs/>
                      <w:snapToGrid w:val="0"/>
                      <w:sz w:val="18"/>
                      <w:szCs w:val="18"/>
                      <w:highlight w:val="yellow"/>
                    </w:rPr>
                    <w:t>Oct 2024 (DTEC03)</w:t>
                  </w:r>
                </w:p>
              </w:tc>
            </w:tr>
            <w:tr w:rsidR="00344FC9" w:rsidRPr="00DE0B9D" w14:paraId="236A5BA7" w14:textId="77777777" w:rsidTr="00EF423A">
              <w:tc>
                <w:tcPr>
                  <w:tcW w:w="4858" w:type="dxa"/>
                  <w:tcBorders>
                    <w:top w:val="single" w:sz="4" w:space="0" w:color="auto"/>
                    <w:left w:val="single" w:sz="4" w:space="0" w:color="auto"/>
                    <w:bottom w:val="single" w:sz="4" w:space="0" w:color="auto"/>
                    <w:right w:val="single" w:sz="4" w:space="0" w:color="auto"/>
                  </w:tcBorders>
                </w:tcPr>
                <w:p w14:paraId="7296D3E0"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highlight w:val="yellow"/>
                    </w:rPr>
                  </w:pPr>
                  <w:r w:rsidRPr="00DE0B9D">
                    <w:rPr>
                      <w:bCs/>
                      <w:iCs/>
                      <w:snapToGrid w:val="0"/>
                      <w:sz w:val="18"/>
                      <w:szCs w:val="18"/>
                      <w:highlight w:val="yellow"/>
                    </w:rPr>
                    <w:t>Draft Guidelines, forward draft to ARM</w:t>
                  </w:r>
                </w:p>
              </w:tc>
              <w:tc>
                <w:tcPr>
                  <w:tcW w:w="2141" w:type="dxa"/>
                  <w:tcBorders>
                    <w:top w:val="single" w:sz="4" w:space="0" w:color="auto"/>
                    <w:left w:val="single" w:sz="4" w:space="0" w:color="auto"/>
                    <w:bottom w:val="single" w:sz="4" w:space="0" w:color="auto"/>
                    <w:right w:val="single" w:sz="4" w:space="0" w:color="auto"/>
                  </w:tcBorders>
                </w:tcPr>
                <w:p w14:paraId="1F4B362F"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highlight w:val="yellow"/>
                    </w:rPr>
                  </w:pPr>
                  <w:r w:rsidRPr="00DE0B9D">
                    <w:rPr>
                      <w:bCs/>
                      <w:iCs/>
                      <w:snapToGrid w:val="0"/>
                      <w:sz w:val="18"/>
                      <w:szCs w:val="18"/>
                      <w:highlight w:val="yellow"/>
                    </w:rPr>
                    <w:t>Mar 2025 (DTEC04)</w:t>
                  </w:r>
                </w:p>
              </w:tc>
            </w:tr>
            <w:tr w:rsidR="00344FC9" w:rsidRPr="00DE0B9D" w14:paraId="5C326FEB" w14:textId="77777777" w:rsidTr="00EF423A">
              <w:tc>
                <w:tcPr>
                  <w:tcW w:w="4858" w:type="dxa"/>
                  <w:tcBorders>
                    <w:top w:val="single" w:sz="4" w:space="0" w:color="auto"/>
                    <w:left w:val="single" w:sz="4" w:space="0" w:color="auto"/>
                    <w:bottom w:val="single" w:sz="4" w:space="0" w:color="auto"/>
                    <w:right w:val="single" w:sz="4" w:space="0" w:color="auto"/>
                  </w:tcBorders>
                </w:tcPr>
                <w:p w14:paraId="424AE072"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highlight w:val="yellow"/>
                    </w:rPr>
                  </w:pPr>
                  <w:r w:rsidRPr="00DE0B9D">
                    <w:rPr>
                      <w:bCs/>
                      <w:iCs/>
                      <w:snapToGrid w:val="0"/>
                      <w:sz w:val="18"/>
                      <w:szCs w:val="18"/>
                      <w:highlight w:val="yellow"/>
                    </w:rPr>
                    <w:t>Revise Guidelines with input from ARM</w:t>
                  </w:r>
                </w:p>
              </w:tc>
              <w:tc>
                <w:tcPr>
                  <w:tcW w:w="2141" w:type="dxa"/>
                  <w:tcBorders>
                    <w:top w:val="single" w:sz="4" w:space="0" w:color="auto"/>
                    <w:left w:val="single" w:sz="4" w:space="0" w:color="auto"/>
                    <w:bottom w:val="single" w:sz="4" w:space="0" w:color="auto"/>
                    <w:right w:val="single" w:sz="4" w:space="0" w:color="auto"/>
                  </w:tcBorders>
                </w:tcPr>
                <w:p w14:paraId="4D9159E4"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highlight w:val="yellow"/>
                    </w:rPr>
                  </w:pPr>
                  <w:r w:rsidRPr="00DE0B9D">
                    <w:rPr>
                      <w:bCs/>
                      <w:iCs/>
                      <w:snapToGrid w:val="0"/>
                      <w:sz w:val="18"/>
                      <w:szCs w:val="18"/>
                      <w:highlight w:val="yellow"/>
                    </w:rPr>
                    <w:t>Oct 2025 (DTEC05)</w:t>
                  </w:r>
                </w:p>
              </w:tc>
            </w:tr>
            <w:tr w:rsidR="00344FC9" w:rsidRPr="00DE0B9D" w14:paraId="38B0A02A" w14:textId="77777777" w:rsidTr="00EF423A">
              <w:tc>
                <w:tcPr>
                  <w:tcW w:w="4858" w:type="dxa"/>
                  <w:tcBorders>
                    <w:top w:val="single" w:sz="4" w:space="0" w:color="auto"/>
                    <w:left w:val="single" w:sz="4" w:space="0" w:color="auto"/>
                    <w:bottom w:val="single" w:sz="4" w:space="0" w:color="auto"/>
                    <w:right w:val="single" w:sz="4" w:space="0" w:color="auto"/>
                  </w:tcBorders>
                </w:tcPr>
                <w:p w14:paraId="15FC8063"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highlight w:val="yellow"/>
                    </w:rPr>
                  </w:pPr>
                  <w:r w:rsidRPr="00DE0B9D">
                    <w:rPr>
                      <w:bCs/>
                      <w:iCs/>
                      <w:snapToGrid w:val="0"/>
                      <w:sz w:val="18"/>
                      <w:szCs w:val="18"/>
                      <w:highlight w:val="yellow"/>
                    </w:rPr>
                    <w:t>Finalise Guidelines, send for final review</w:t>
                  </w:r>
                </w:p>
              </w:tc>
              <w:tc>
                <w:tcPr>
                  <w:tcW w:w="2141" w:type="dxa"/>
                  <w:tcBorders>
                    <w:top w:val="single" w:sz="4" w:space="0" w:color="auto"/>
                    <w:left w:val="single" w:sz="4" w:space="0" w:color="auto"/>
                    <w:bottom w:val="single" w:sz="4" w:space="0" w:color="auto"/>
                    <w:right w:val="single" w:sz="4" w:space="0" w:color="auto"/>
                  </w:tcBorders>
                </w:tcPr>
                <w:p w14:paraId="12D60CAA"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highlight w:val="yellow"/>
                    </w:rPr>
                  </w:pPr>
                  <w:r w:rsidRPr="00DE0B9D">
                    <w:rPr>
                      <w:bCs/>
                      <w:iCs/>
                      <w:snapToGrid w:val="0"/>
                      <w:sz w:val="18"/>
                      <w:szCs w:val="18"/>
                      <w:highlight w:val="yellow"/>
                    </w:rPr>
                    <w:t>Mar 2026 (DTEC06)</w:t>
                  </w:r>
                </w:p>
              </w:tc>
            </w:tr>
            <w:tr w:rsidR="00344FC9" w:rsidRPr="00DE0B9D" w14:paraId="3A82A7E5" w14:textId="77777777" w:rsidTr="00EF423A">
              <w:tc>
                <w:tcPr>
                  <w:tcW w:w="4858" w:type="dxa"/>
                  <w:tcBorders>
                    <w:top w:val="single" w:sz="4" w:space="0" w:color="auto"/>
                    <w:left w:val="single" w:sz="4" w:space="0" w:color="auto"/>
                    <w:bottom w:val="single" w:sz="4" w:space="0" w:color="auto"/>
                    <w:right w:val="single" w:sz="4" w:space="0" w:color="auto"/>
                  </w:tcBorders>
                </w:tcPr>
                <w:p w14:paraId="6AFD2CE5"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highlight w:val="yellow"/>
                    </w:rPr>
                  </w:pPr>
                  <w:r w:rsidRPr="00DE0B9D">
                    <w:rPr>
                      <w:bCs/>
                      <w:iCs/>
                      <w:snapToGrid w:val="0"/>
                      <w:sz w:val="18"/>
                      <w:szCs w:val="18"/>
                      <w:highlight w:val="yellow"/>
                    </w:rPr>
                    <w:t>Final Guidelines to IALA Council for approval</w:t>
                  </w:r>
                </w:p>
              </w:tc>
              <w:tc>
                <w:tcPr>
                  <w:tcW w:w="2141" w:type="dxa"/>
                  <w:tcBorders>
                    <w:top w:val="single" w:sz="4" w:space="0" w:color="auto"/>
                    <w:left w:val="single" w:sz="4" w:space="0" w:color="auto"/>
                    <w:bottom w:val="single" w:sz="4" w:space="0" w:color="auto"/>
                    <w:right w:val="single" w:sz="4" w:space="0" w:color="auto"/>
                  </w:tcBorders>
                </w:tcPr>
                <w:p w14:paraId="0DB02B88"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highlight w:val="yellow"/>
                    </w:rPr>
                  </w:pPr>
                  <w:r w:rsidRPr="00DE0B9D">
                    <w:rPr>
                      <w:bCs/>
                      <w:iCs/>
                      <w:snapToGrid w:val="0"/>
                      <w:sz w:val="18"/>
                      <w:szCs w:val="18"/>
                      <w:highlight w:val="yellow"/>
                    </w:rPr>
                    <w:t>Oct 2026 (DTEC07)</w:t>
                  </w:r>
                </w:p>
              </w:tc>
            </w:tr>
          </w:tbl>
          <w:p w14:paraId="416FCB77"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p>
        </w:tc>
      </w:tr>
      <w:tr w:rsidR="00344FC9" w:rsidRPr="00DE0B9D" w14:paraId="0C13C9B0" w14:textId="77777777" w:rsidTr="00EF423A">
        <w:trPr>
          <w:cantSplit/>
          <w:trHeight w:val="659"/>
        </w:trPr>
        <w:tc>
          <w:tcPr>
            <w:tcW w:w="2377" w:type="dxa"/>
            <w:tcBorders>
              <w:top w:val="single" w:sz="4" w:space="0" w:color="auto"/>
              <w:left w:val="single" w:sz="4" w:space="0" w:color="auto"/>
              <w:bottom w:val="single" w:sz="4" w:space="0" w:color="auto"/>
              <w:right w:val="single" w:sz="4" w:space="0" w:color="auto"/>
            </w:tcBorders>
            <w:hideMark/>
          </w:tcPr>
          <w:p w14:paraId="62D72E92"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highlight w:val="yellow"/>
              </w:rPr>
            </w:pPr>
            <w:r w:rsidRPr="00DE0B9D">
              <w:rPr>
                <w:b/>
                <w:bCs/>
                <w:iCs/>
                <w:snapToGrid w:val="0"/>
                <w:sz w:val="20"/>
                <w:szCs w:val="20"/>
                <w:highlight w:val="yellow"/>
              </w:rPr>
              <w:lastRenderedPageBreak/>
              <w:t>Expected numbers of sessions for completion</w:t>
            </w:r>
          </w:p>
        </w:tc>
        <w:tc>
          <w:tcPr>
            <w:tcW w:w="7235" w:type="dxa"/>
            <w:gridSpan w:val="3"/>
            <w:tcBorders>
              <w:top w:val="single" w:sz="4" w:space="0" w:color="auto"/>
              <w:left w:val="single" w:sz="4" w:space="0" w:color="auto"/>
              <w:bottom w:val="single" w:sz="4" w:space="0" w:color="auto"/>
              <w:right w:val="single" w:sz="4" w:space="0" w:color="auto"/>
            </w:tcBorders>
          </w:tcPr>
          <w:p w14:paraId="74227D2A" w14:textId="77777777" w:rsidR="00344FC9" w:rsidRPr="00DE0B9D" w:rsidRDefault="00344FC9" w:rsidP="00EF423A">
            <w:pPr>
              <w:pStyle w:val="BodyText3"/>
              <w:spacing w:before="120" w:line="256" w:lineRule="auto"/>
              <w:jc w:val="both"/>
              <w:rPr>
                <w:sz w:val="20"/>
                <w:highlight w:val="yellow"/>
                <w:lang w:val="en-CA"/>
              </w:rPr>
            </w:pPr>
            <w:r w:rsidRPr="00DE0B9D">
              <w:rPr>
                <w:sz w:val="20"/>
                <w:highlight w:val="yellow"/>
                <w:lang w:val="en-CA"/>
              </w:rPr>
              <w:t>Session number:</w:t>
            </w:r>
          </w:p>
          <w:p w14:paraId="6A28A433" w14:textId="77777777" w:rsidR="00344FC9" w:rsidRPr="00DE0B9D" w:rsidRDefault="00344FC9" w:rsidP="00EF423A">
            <w:pPr>
              <w:pStyle w:val="BodyText3"/>
              <w:tabs>
                <w:tab w:val="left" w:pos="1092"/>
                <w:tab w:val="left" w:pos="2085"/>
                <w:tab w:val="left" w:pos="2935"/>
                <w:tab w:val="left" w:pos="3927"/>
                <w:tab w:val="left" w:pos="4920"/>
                <w:tab w:val="left" w:pos="6054"/>
              </w:tabs>
              <w:spacing w:before="120" w:line="256" w:lineRule="auto"/>
              <w:ind w:left="244"/>
              <w:jc w:val="both"/>
              <w:rPr>
                <w:sz w:val="20"/>
                <w:highlight w:val="yellow"/>
                <w:lang w:val="en-CA"/>
              </w:rPr>
            </w:pPr>
            <w:r w:rsidRPr="00DE0B9D">
              <w:rPr>
                <w:noProof/>
                <w:highlight w:val="yellow"/>
                <w:lang w:val="de-DE" w:eastAsia="de-DE"/>
              </w:rPr>
              <mc:AlternateContent>
                <mc:Choice Requires="wps">
                  <w:drawing>
                    <wp:anchor distT="0" distB="0" distL="114300" distR="114300" simplePos="0" relativeHeight="251752448" behindDoc="0" locked="0" layoutInCell="1" allowOverlap="1" wp14:anchorId="2C32BED3" wp14:editId="31CF5C2D">
                      <wp:simplePos x="0" y="0"/>
                      <wp:positionH relativeFrom="column">
                        <wp:posOffset>645160</wp:posOffset>
                      </wp:positionH>
                      <wp:positionV relativeFrom="paragraph">
                        <wp:posOffset>168910</wp:posOffset>
                      </wp:positionV>
                      <wp:extent cx="274320" cy="274320"/>
                      <wp:effectExtent l="0" t="0" r="11430" b="11430"/>
                      <wp:wrapNone/>
                      <wp:docPr id="1886511361" name="Rechtec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EA0F52" w14:textId="77777777" w:rsidR="00344FC9" w:rsidRDefault="00344FC9" w:rsidP="00344FC9">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32BED3" id="_x0000_s1070" style="position:absolute;left:0;text-align:left;margin-left:50.8pt;margin-top:13.3pt;width:21.6pt;height:21.6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">
                      <v:textbox>
                        <w:txbxContent>
                          <w:p w14:paraId="39EA0F52" w14:textId="77777777" w:rsidR="00344FC9" w:rsidRDefault="00344FC9" w:rsidP="00344FC9">
                            <w:pPr>
                              <w:rPr>
                                <w:lang w:val="nl-NL"/>
                              </w:rPr>
                            </w:pPr>
                            <w:r>
                              <w:rPr>
                                <w:lang w:val="nl-NL"/>
                              </w:rPr>
                              <w:t>X</w:t>
                            </w:r>
                          </w:p>
                        </w:txbxContent>
                      </v:textbox>
                    </v:rect>
                  </w:pict>
                </mc:Fallback>
              </mc:AlternateContent>
            </w:r>
            <w:r w:rsidRPr="00DE0B9D">
              <w:rPr>
                <w:noProof/>
                <w:highlight w:val="yellow"/>
                <w:lang w:val="de-DE" w:eastAsia="de-DE"/>
              </w:rPr>
              <mc:AlternateContent>
                <mc:Choice Requires="wps">
                  <w:drawing>
                    <wp:anchor distT="0" distB="0" distL="114300" distR="114300" simplePos="0" relativeHeight="251753472" behindDoc="0" locked="0" layoutInCell="1" allowOverlap="1" wp14:anchorId="7B0FF4AC" wp14:editId="2E2A71E2">
                      <wp:simplePos x="0" y="0"/>
                      <wp:positionH relativeFrom="column">
                        <wp:posOffset>1219200</wp:posOffset>
                      </wp:positionH>
                      <wp:positionV relativeFrom="paragraph">
                        <wp:posOffset>168910</wp:posOffset>
                      </wp:positionV>
                      <wp:extent cx="274320" cy="274320"/>
                      <wp:effectExtent l="0" t="0" r="11430" b="11430"/>
                      <wp:wrapNone/>
                      <wp:docPr id="320367016" name="Rechteck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5A7DE6" w14:textId="77777777" w:rsidR="00344FC9" w:rsidRPr="00936260" w:rsidRDefault="00344FC9" w:rsidP="00344FC9">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0FF4AC" id="_x0000_s1071" style="position:absolute;left:0;text-align:left;margin-left:96pt;margin-top:13.3pt;width:21.6pt;height:21.6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cFSEgIAACg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">
                      <v:textbox>
                        <w:txbxContent>
                          <w:p w14:paraId="635A7DE6" w14:textId="77777777" w:rsidR="00344FC9" w:rsidRPr="00936260" w:rsidRDefault="00344FC9" w:rsidP="00344FC9">
                            <w:pPr>
                              <w:jc w:val="center"/>
                              <w:rPr>
                                <w:lang w:val="en-US"/>
                              </w:rPr>
                            </w:pPr>
                            <w:r>
                              <w:rPr>
                                <w:lang w:val="en-US"/>
                              </w:rPr>
                              <w:t>X</w:t>
                            </w:r>
                          </w:p>
                        </w:txbxContent>
                      </v:textbox>
                    </v:rect>
                  </w:pict>
                </mc:Fallback>
              </mc:AlternateContent>
            </w:r>
            <w:r w:rsidRPr="00DE0B9D">
              <w:rPr>
                <w:noProof/>
                <w:highlight w:val="yellow"/>
                <w:lang w:val="de-DE" w:eastAsia="de-DE"/>
              </w:rPr>
              <mc:AlternateContent>
                <mc:Choice Requires="wps">
                  <w:drawing>
                    <wp:anchor distT="0" distB="0" distL="114300" distR="114300" simplePos="0" relativeHeight="251754496" behindDoc="0" locked="0" layoutInCell="1" allowOverlap="1" wp14:anchorId="2D5FA745" wp14:editId="49A0D66F">
                      <wp:simplePos x="0" y="0"/>
                      <wp:positionH relativeFrom="column">
                        <wp:posOffset>1793240</wp:posOffset>
                      </wp:positionH>
                      <wp:positionV relativeFrom="paragraph">
                        <wp:posOffset>168910</wp:posOffset>
                      </wp:positionV>
                      <wp:extent cx="274320" cy="274320"/>
                      <wp:effectExtent l="0" t="0" r="11430" b="11430"/>
                      <wp:wrapNone/>
                      <wp:docPr id="1663691089" name="Rechteck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9CDAD7" w14:textId="77777777" w:rsidR="00344FC9" w:rsidRPr="00936260" w:rsidRDefault="00344FC9" w:rsidP="00344FC9">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5FA745" id="_x0000_s1072" style="position:absolute;left:0;text-align:left;margin-left:141.2pt;margin-top:13.3pt;width:21.6pt;height:21.6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">
                      <v:textbox>
                        <w:txbxContent>
                          <w:p w14:paraId="219CDAD7" w14:textId="77777777" w:rsidR="00344FC9" w:rsidRPr="00936260" w:rsidRDefault="00344FC9" w:rsidP="00344FC9">
                            <w:pPr>
                              <w:jc w:val="center"/>
                              <w:rPr>
                                <w:lang w:val="en-US"/>
                              </w:rPr>
                            </w:pPr>
                            <w:r>
                              <w:rPr>
                                <w:lang w:val="en-US"/>
                              </w:rPr>
                              <w:t>X</w:t>
                            </w:r>
                          </w:p>
                        </w:txbxContent>
                      </v:textbox>
                    </v:rect>
                  </w:pict>
                </mc:Fallback>
              </mc:AlternateContent>
            </w:r>
            <w:r w:rsidRPr="00DE0B9D">
              <w:rPr>
                <w:noProof/>
                <w:highlight w:val="yellow"/>
                <w:lang w:val="de-DE" w:eastAsia="de-DE"/>
              </w:rPr>
              <mc:AlternateContent>
                <mc:Choice Requires="wps">
                  <w:drawing>
                    <wp:anchor distT="0" distB="0" distL="114300" distR="114300" simplePos="0" relativeHeight="251755520" behindDoc="0" locked="0" layoutInCell="1" allowOverlap="1" wp14:anchorId="3A4F4E65" wp14:editId="0F7F4C04">
                      <wp:simplePos x="0" y="0"/>
                      <wp:positionH relativeFrom="column">
                        <wp:posOffset>2399665</wp:posOffset>
                      </wp:positionH>
                      <wp:positionV relativeFrom="paragraph">
                        <wp:posOffset>168910</wp:posOffset>
                      </wp:positionV>
                      <wp:extent cx="274320" cy="274320"/>
                      <wp:effectExtent l="0" t="0" r="11430" b="11430"/>
                      <wp:wrapNone/>
                      <wp:docPr id="1690791487" name="Rechteck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9842E5E" w14:textId="77777777" w:rsidR="00344FC9" w:rsidRPr="00936260" w:rsidRDefault="00344FC9" w:rsidP="00344FC9">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F4E65" id="_x0000_s1073" style="position:absolute;left:0;text-align:left;margin-left:188.95pt;margin-top:13.3pt;width:21.6pt;height:21.6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lpQEgIAACgEAAAOAAAAZHJzL2Uyb0RvYy54bWysU81u2zAMvg/YOwi6L06yZGmNOEWRLsOA&#10;7gfo+gCyLNvCZFGjlNjZ04+S0zRbdxqmg0CK1EfyI7m+GTrDDgq9Blvw2WTKmbISKm2bgj9+2725&#10;4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">
                      <v:textbox>
                        <w:txbxContent>
                          <w:p w14:paraId="19842E5E" w14:textId="77777777" w:rsidR="00344FC9" w:rsidRPr="00936260" w:rsidRDefault="00344FC9" w:rsidP="00344FC9">
                            <w:pPr>
                              <w:jc w:val="center"/>
                              <w:rPr>
                                <w:lang w:val="en-US"/>
                              </w:rPr>
                            </w:pPr>
                            <w:r>
                              <w:rPr>
                                <w:lang w:val="en-US"/>
                              </w:rPr>
                              <w:t>X</w:t>
                            </w:r>
                          </w:p>
                        </w:txbxContent>
                      </v:textbox>
                    </v:rect>
                  </w:pict>
                </mc:Fallback>
              </mc:AlternateContent>
            </w:r>
            <w:r w:rsidRPr="00DE0B9D">
              <w:rPr>
                <w:noProof/>
                <w:highlight w:val="yellow"/>
                <w:lang w:val="de-DE" w:eastAsia="de-DE"/>
              </w:rPr>
              <mc:AlternateContent>
                <mc:Choice Requires="wps">
                  <w:drawing>
                    <wp:anchor distT="0" distB="0" distL="114300" distR="114300" simplePos="0" relativeHeight="251756544" behindDoc="0" locked="0" layoutInCell="1" allowOverlap="1" wp14:anchorId="2193E855" wp14:editId="4244C52B">
                      <wp:simplePos x="0" y="0"/>
                      <wp:positionH relativeFrom="column">
                        <wp:posOffset>3072130</wp:posOffset>
                      </wp:positionH>
                      <wp:positionV relativeFrom="paragraph">
                        <wp:posOffset>168910</wp:posOffset>
                      </wp:positionV>
                      <wp:extent cx="274320" cy="274320"/>
                      <wp:effectExtent l="0" t="0" r="11430" b="11430"/>
                      <wp:wrapNone/>
                      <wp:docPr id="1358574725" name="Rechteck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EF391D4" w14:textId="77777777" w:rsidR="00344FC9" w:rsidRPr="00936260" w:rsidRDefault="00344FC9" w:rsidP="00344FC9">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3E855" id="_x0000_s1074" style="position:absolute;left:0;text-align:left;margin-left:241.9pt;margin-top:13.3pt;width:21.6pt;height:21.6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">
                      <v:textbox>
                        <w:txbxContent>
                          <w:p w14:paraId="7EF391D4" w14:textId="77777777" w:rsidR="00344FC9" w:rsidRPr="00936260" w:rsidRDefault="00344FC9" w:rsidP="00344FC9">
                            <w:pPr>
                              <w:jc w:val="center"/>
                              <w:rPr>
                                <w:lang w:val="en-US"/>
                              </w:rPr>
                            </w:pPr>
                            <w:r>
                              <w:rPr>
                                <w:lang w:val="en-US"/>
                              </w:rPr>
                              <w:t>X</w:t>
                            </w:r>
                          </w:p>
                        </w:txbxContent>
                      </v:textbox>
                    </v:rect>
                  </w:pict>
                </mc:Fallback>
              </mc:AlternateContent>
            </w:r>
            <w:r w:rsidRPr="00DE0B9D">
              <w:rPr>
                <w:noProof/>
                <w:highlight w:val="yellow"/>
                <w:lang w:val="de-DE" w:eastAsia="de-DE"/>
              </w:rPr>
              <mc:AlternateContent>
                <mc:Choice Requires="wps">
                  <w:drawing>
                    <wp:anchor distT="0" distB="0" distL="114300" distR="114300" simplePos="0" relativeHeight="251757568" behindDoc="0" locked="0" layoutInCell="1" allowOverlap="1" wp14:anchorId="634CD69D" wp14:editId="15D236A1">
                      <wp:simplePos x="0" y="0"/>
                      <wp:positionH relativeFrom="column">
                        <wp:posOffset>3834765</wp:posOffset>
                      </wp:positionH>
                      <wp:positionV relativeFrom="paragraph">
                        <wp:posOffset>168910</wp:posOffset>
                      </wp:positionV>
                      <wp:extent cx="274320" cy="274320"/>
                      <wp:effectExtent l="0" t="0" r="11430" b="11430"/>
                      <wp:wrapNone/>
                      <wp:docPr id="887978235" name="Rechteck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2E6F5E" w14:textId="77777777" w:rsidR="00344FC9" w:rsidRPr="00936260" w:rsidRDefault="00344FC9" w:rsidP="00344FC9">
                                  <w:pPr>
                                    <w:jc w:val="cente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4CD69D" id="_x0000_s1075" style="position:absolute;left:0;text-align:left;margin-left:301.95pt;margin-top:13.3pt;width:21.6pt;height:21.6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">
                      <v:textbox>
                        <w:txbxContent>
                          <w:p w14:paraId="612E6F5E" w14:textId="77777777" w:rsidR="00344FC9" w:rsidRPr="00936260" w:rsidRDefault="00344FC9" w:rsidP="00344FC9">
                            <w:pPr>
                              <w:jc w:val="center"/>
                              <w:rPr>
                                <w:lang w:val="en-US"/>
                              </w:rPr>
                            </w:pPr>
                            <w:r>
                              <w:rPr>
                                <w:lang w:val="en-US"/>
                              </w:rPr>
                              <w:t>X</w:t>
                            </w:r>
                          </w:p>
                        </w:txbxContent>
                      </v:textbox>
                    </v:rect>
                  </w:pict>
                </mc:Fallback>
              </mc:AlternateContent>
            </w:r>
            <w:r w:rsidRPr="00DE0B9D">
              <w:rPr>
                <w:noProof/>
                <w:highlight w:val="yellow"/>
                <w:lang w:val="de-DE" w:eastAsia="de-DE"/>
              </w:rPr>
              <mc:AlternateContent>
                <mc:Choice Requires="wps">
                  <w:drawing>
                    <wp:anchor distT="0" distB="0" distL="114300" distR="114300" simplePos="0" relativeHeight="251758592" behindDoc="0" locked="0" layoutInCell="1" allowOverlap="1" wp14:anchorId="3C86800D" wp14:editId="0EEB4A18">
                      <wp:simplePos x="0" y="0"/>
                      <wp:positionH relativeFrom="column">
                        <wp:posOffset>31750</wp:posOffset>
                      </wp:positionH>
                      <wp:positionV relativeFrom="paragraph">
                        <wp:posOffset>168910</wp:posOffset>
                      </wp:positionV>
                      <wp:extent cx="274320" cy="274320"/>
                      <wp:effectExtent l="0" t="0" r="11430" b="11430"/>
                      <wp:wrapNone/>
                      <wp:docPr id="935501073" name="Rechteck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D736501" w14:textId="77777777" w:rsidR="00344FC9" w:rsidRDefault="00344FC9" w:rsidP="00344FC9">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86800D" id="_x0000_s1076" style="position:absolute;left:0;text-align:left;margin-left:2.5pt;margin-top:13.3pt;width:21.6pt;height:21.6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">
                      <v:textbox>
                        <w:txbxContent>
                          <w:p w14:paraId="4D736501" w14:textId="77777777" w:rsidR="00344FC9" w:rsidRDefault="00344FC9" w:rsidP="00344FC9">
                            <w:pPr>
                              <w:rPr>
                                <w:lang w:val="nl-NL"/>
                              </w:rPr>
                            </w:pPr>
                            <w:r>
                              <w:rPr>
                                <w:lang w:val="nl-NL"/>
                              </w:rPr>
                              <w:t>X</w:t>
                            </w:r>
                          </w:p>
                        </w:txbxContent>
                      </v:textbox>
                    </v:rect>
                  </w:pict>
                </mc:Fallback>
              </mc:AlternateContent>
            </w:r>
            <w:r w:rsidRPr="00DE0B9D">
              <w:rPr>
                <w:sz w:val="20"/>
                <w:highlight w:val="yellow"/>
                <w:lang w:val="en-CA"/>
              </w:rPr>
              <w:t>01</w:t>
            </w:r>
            <w:r w:rsidRPr="00DE0B9D">
              <w:rPr>
                <w:sz w:val="20"/>
                <w:highlight w:val="yellow"/>
                <w:lang w:val="en-CA"/>
              </w:rPr>
              <w:tab/>
              <w:t>02</w:t>
            </w:r>
            <w:r w:rsidRPr="00DE0B9D">
              <w:rPr>
                <w:sz w:val="20"/>
                <w:highlight w:val="yellow"/>
                <w:lang w:val="en-CA"/>
              </w:rPr>
              <w:tab/>
              <w:t>03</w:t>
            </w:r>
            <w:r w:rsidRPr="00DE0B9D">
              <w:rPr>
                <w:sz w:val="20"/>
                <w:highlight w:val="yellow"/>
                <w:lang w:val="en-CA"/>
              </w:rPr>
              <w:tab/>
              <w:t>04</w:t>
            </w:r>
            <w:r w:rsidRPr="00DE0B9D">
              <w:rPr>
                <w:sz w:val="20"/>
                <w:highlight w:val="yellow"/>
                <w:lang w:val="en-CA"/>
              </w:rPr>
              <w:tab/>
              <w:t>05</w:t>
            </w:r>
            <w:r w:rsidRPr="00DE0B9D">
              <w:rPr>
                <w:sz w:val="20"/>
                <w:highlight w:val="yellow"/>
                <w:lang w:val="en-CA"/>
              </w:rPr>
              <w:tab/>
              <w:t>06</w:t>
            </w:r>
            <w:r w:rsidRPr="00DE0B9D">
              <w:rPr>
                <w:sz w:val="20"/>
                <w:highlight w:val="yellow"/>
                <w:lang w:val="en-CA"/>
              </w:rPr>
              <w:tab/>
              <w:t>07</w:t>
            </w:r>
          </w:p>
          <w:p w14:paraId="343020C1"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lang w:val="en-CA"/>
              </w:rPr>
            </w:pPr>
          </w:p>
          <w:p w14:paraId="356558FE"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lang w:val="en-CA"/>
              </w:rPr>
            </w:pPr>
          </w:p>
        </w:tc>
      </w:tr>
      <w:tr w:rsidR="00344FC9" w:rsidRPr="00DE0B9D" w14:paraId="15DA30F4" w14:textId="77777777" w:rsidTr="00EF423A">
        <w:trPr>
          <w:cantSplit/>
          <w:trHeight w:val="342"/>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E2D2E5D"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highlight w:val="yellow"/>
              </w:rPr>
            </w:pPr>
            <w:r w:rsidRPr="00DE0B9D">
              <w:rPr>
                <w:b/>
                <w:bCs/>
                <w:iCs/>
                <w:snapToGrid w:val="0"/>
                <w:sz w:val="20"/>
                <w:szCs w:val="20"/>
                <w:highlight w:val="yellow"/>
              </w:rPr>
              <w:t>Committee notes</w:t>
            </w: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658A649"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highlight w:val="yellow"/>
              </w:rPr>
            </w:pPr>
            <w:r w:rsidRPr="00DE0B9D">
              <w:rPr>
                <w:b/>
                <w:bCs/>
                <w:iCs/>
                <w:snapToGrid w:val="0"/>
                <w:sz w:val="20"/>
                <w:szCs w:val="20"/>
                <w:highlight w:val="yellow"/>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1F02C24"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p>
        </w:tc>
      </w:tr>
      <w:tr w:rsidR="00344FC9" w:rsidRPr="00DE0B9D" w14:paraId="75425201" w14:textId="77777777" w:rsidTr="00EF423A">
        <w:trPr>
          <w:cantSplit/>
          <w:trHeight w:val="342"/>
        </w:trPr>
        <w:tc>
          <w:tcPr>
            <w:tcW w:w="2377"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E94CC3E"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highlight w:val="yellow"/>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D6C4AED"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highlight w:val="yellow"/>
              </w:rPr>
            </w:pPr>
            <w:r w:rsidRPr="00DE0B9D">
              <w:rPr>
                <w:b/>
                <w:bCs/>
                <w:iCs/>
                <w:snapToGrid w:val="0"/>
                <w:sz w:val="20"/>
                <w:szCs w:val="20"/>
                <w:highlight w:val="yellow"/>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E834F39"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highlight w:val="yellow"/>
              </w:rPr>
            </w:pPr>
            <w:r w:rsidRPr="00DE0B9D">
              <w:rPr>
                <w:b/>
                <w:bCs/>
                <w:iCs/>
                <w:snapToGrid w:val="0"/>
                <w:sz w:val="20"/>
                <w:szCs w:val="20"/>
                <w:highlight w:val="yellow"/>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E83117A"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highlight w:val="yellow"/>
              </w:rPr>
            </w:pPr>
            <w:r w:rsidRPr="00DE0B9D">
              <w:rPr>
                <w:b/>
                <w:bCs/>
                <w:iCs/>
                <w:snapToGrid w:val="0"/>
                <w:sz w:val="20"/>
                <w:szCs w:val="20"/>
                <w:highlight w:val="yellow"/>
              </w:rPr>
              <w:t>Comments</w:t>
            </w:r>
          </w:p>
        </w:tc>
      </w:tr>
      <w:tr w:rsidR="00344FC9" w:rsidRPr="00DE0B9D" w14:paraId="13ED4869" w14:textId="77777777" w:rsidTr="00EF423A">
        <w:trPr>
          <w:cantSplit/>
          <w:trHeight w:val="489"/>
        </w:trPr>
        <w:tc>
          <w:tcPr>
            <w:tcW w:w="2377" w:type="dxa"/>
            <w:vMerge/>
            <w:tcBorders>
              <w:top w:val="single" w:sz="4" w:space="0" w:color="auto"/>
              <w:left w:val="single" w:sz="4" w:space="0" w:color="auto"/>
              <w:bottom w:val="single" w:sz="4" w:space="0" w:color="auto"/>
              <w:right w:val="single" w:sz="4" w:space="0" w:color="auto"/>
            </w:tcBorders>
            <w:vAlign w:val="center"/>
            <w:hideMark/>
          </w:tcPr>
          <w:p w14:paraId="0C50E4A8" w14:textId="77777777" w:rsidR="00344FC9" w:rsidRPr="00DE0B9D" w:rsidRDefault="00344FC9" w:rsidP="00EF423A">
            <w:pPr>
              <w:rPr>
                <w:b/>
                <w:bCs/>
                <w:iCs/>
                <w:snapToGrid w:val="0"/>
                <w:sz w:val="20"/>
                <w:szCs w:val="20"/>
                <w:highlight w:val="yellow"/>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660B0EA"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Cs/>
                <w:snapToGrid w:val="0"/>
                <w:sz w:val="20"/>
                <w:szCs w:val="20"/>
                <w:highlight w:val="yellow"/>
              </w:rPr>
              <w:t>XX</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66FB71C"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Cs/>
                <w:snapToGrid w:val="0"/>
                <w:sz w:val="20"/>
                <w:szCs w:val="20"/>
                <w:highlight w:val="yellow"/>
              </w:rPr>
              <w:fldChar w:fldCharType="begin">
                <w:ffData>
                  <w:name w:val="Text2"/>
                  <w:enabled/>
                  <w:calcOnExit w:val="0"/>
                  <w:textInput/>
                </w:ffData>
              </w:fldChar>
            </w:r>
            <w:r w:rsidRPr="00DE0B9D">
              <w:rPr>
                <w:bCs/>
                <w:iCs/>
                <w:snapToGrid w:val="0"/>
                <w:sz w:val="20"/>
                <w:szCs w:val="20"/>
                <w:highlight w:val="yellow"/>
              </w:rPr>
              <w:instrText xml:space="preserve"> FORMTEXT </w:instrText>
            </w:r>
            <w:r w:rsidRPr="00DE0B9D">
              <w:rPr>
                <w:bCs/>
                <w:iCs/>
                <w:snapToGrid w:val="0"/>
                <w:sz w:val="20"/>
                <w:szCs w:val="20"/>
                <w:highlight w:val="yellow"/>
              </w:rPr>
            </w:r>
            <w:r w:rsidRPr="00DE0B9D">
              <w:rPr>
                <w:bCs/>
                <w:iCs/>
                <w:snapToGrid w:val="0"/>
                <w:sz w:val="20"/>
                <w:szCs w:val="20"/>
                <w:highlight w:val="yellow"/>
              </w:rPr>
              <w:fldChar w:fldCharType="separate"/>
            </w:r>
            <w:r w:rsidRPr="00DE0B9D">
              <w:rPr>
                <w:bCs/>
                <w:iCs/>
                <w:noProof/>
                <w:snapToGrid w:val="0"/>
                <w:sz w:val="20"/>
                <w:szCs w:val="20"/>
                <w:highlight w:val="yellow"/>
              </w:rPr>
              <w:t> </w:t>
            </w:r>
            <w:r w:rsidRPr="00DE0B9D">
              <w:rPr>
                <w:bCs/>
                <w:iCs/>
                <w:noProof/>
                <w:snapToGrid w:val="0"/>
                <w:sz w:val="20"/>
                <w:szCs w:val="20"/>
                <w:highlight w:val="yellow"/>
              </w:rPr>
              <w:t> </w:t>
            </w:r>
            <w:r w:rsidRPr="00DE0B9D">
              <w:rPr>
                <w:bCs/>
                <w:iCs/>
                <w:noProof/>
                <w:snapToGrid w:val="0"/>
                <w:sz w:val="20"/>
                <w:szCs w:val="20"/>
                <w:highlight w:val="yellow"/>
              </w:rPr>
              <w:t> </w:t>
            </w:r>
            <w:r w:rsidRPr="00DE0B9D">
              <w:rPr>
                <w:bCs/>
                <w:iCs/>
                <w:noProof/>
                <w:snapToGrid w:val="0"/>
                <w:sz w:val="20"/>
                <w:szCs w:val="20"/>
                <w:highlight w:val="yellow"/>
              </w:rPr>
              <w:t> </w:t>
            </w:r>
            <w:r w:rsidRPr="00DE0B9D">
              <w:rPr>
                <w:bCs/>
                <w:iCs/>
                <w:noProof/>
                <w:snapToGrid w:val="0"/>
                <w:sz w:val="20"/>
                <w:szCs w:val="20"/>
                <w:highlight w:val="yellow"/>
              </w:rPr>
              <w:t> </w:t>
            </w:r>
            <w:r w:rsidRPr="00DE0B9D">
              <w:rPr>
                <w:bCs/>
                <w:iCs/>
                <w:snapToGrid w:val="0"/>
                <w:sz w:val="20"/>
                <w:szCs w:val="20"/>
                <w:highlight w:val="yellow"/>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6D06631"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highlight w:val="yellow"/>
              </w:rPr>
            </w:pPr>
          </w:p>
        </w:tc>
      </w:tr>
      <w:tr w:rsidR="00344FC9" w:rsidRPr="00DE0B9D" w14:paraId="06F0E3E4" w14:textId="77777777" w:rsidTr="00EF423A">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0FF991F"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highlight w:val="yellow"/>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8A1FDD9"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highlight w:val="yellow"/>
              </w:rPr>
            </w:pPr>
            <w:r w:rsidRPr="00DE0B9D">
              <w:rPr>
                <w:b/>
                <w:bCs/>
                <w:iCs/>
                <w:snapToGrid w:val="0"/>
                <w:sz w:val="20"/>
                <w:szCs w:val="20"/>
                <w:highlight w:val="yellow"/>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9944187"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highlight w:val="yellow"/>
              </w:rPr>
            </w:pPr>
            <w:r w:rsidRPr="00DE0B9D">
              <w:rPr>
                <w:bCs/>
                <w:iCs/>
                <w:snapToGrid w:val="0"/>
                <w:sz w:val="20"/>
                <w:szCs w:val="20"/>
                <w:highlight w:val="yellow"/>
              </w:rPr>
              <w:fldChar w:fldCharType="begin">
                <w:ffData>
                  <w:name w:val="Text2"/>
                  <w:enabled/>
                  <w:calcOnExit w:val="0"/>
                  <w:textInput/>
                </w:ffData>
              </w:fldChar>
            </w:r>
            <w:r w:rsidRPr="00DE0B9D">
              <w:rPr>
                <w:bCs/>
                <w:iCs/>
                <w:snapToGrid w:val="0"/>
                <w:sz w:val="20"/>
                <w:szCs w:val="20"/>
                <w:highlight w:val="yellow"/>
              </w:rPr>
              <w:instrText xml:space="preserve"> FORMTEXT </w:instrText>
            </w:r>
            <w:r w:rsidRPr="00DE0B9D">
              <w:rPr>
                <w:bCs/>
                <w:iCs/>
                <w:snapToGrid w:val="0"/>
                <w:sz w:val="20"/>
                <w:szCs w:val="20"/>
                <w:highlight w:val="yellow"/>
              </w:rPr>
            </w:r>
            <w:r w:rsidRPr="00DE0B9D">
              <w:rPr>
                <w:bCs/>
                <w:iCs/>
                <w:snapToGrid w:val="0"/>
                <w:sz w:val="20"/>
                <w:szCs w:val="20"/>
                <w:highlight w:val="yellow"/>
              </w:rPr>
              <w:fldChar w:fldCharType="separate"/>
            </w:r>
            <w:r w:rsidRPr="00DE0B9D">
              <w:rPr>
                <w:bCs/>
                <w:iCs/>
                <w:noProof/>
                <w:snapToGrid w:val="0"/>
                <w:sz w:val="20"/>
                <w:szCs w:val="20"/>
                <w:highlight w:val="yellow"/>
              </w:rPr>
              <w:t> </w:t>
            </w:r>
            <w:r w:rsidRPr="00DE0B9D">
              <w:rPr>
                <w:bCs/>
                <w:iCs/>
                <w:noProof/>
                <w:snapToGrid w:val="0"/>
                <w:sz w:val="20"/>
                <w:szCs w:val="20"/>
                <w:highlight w:val="yellow"/>
              </w:rPr>
              <w:t> </w:t>
            </w:r>
            <w:r w:rsidRPr="00DE0B9D">
              <w:rPr>
                <w:bCs/>
                <w:iCs/>
                <w:noProof/>
                <w:snapToGrid w:val="0"/>
                <w:sz w:val="20"/>
                <w:szCs w:val="20"/>
                <w:highlight w:val="yellow"/>
              </w:rPr>
              <w:t> </w:t>
            </w:r>
            <w:r w:rsidRPr="00DE0B9D">
              <w:rPr>
                <w:bCs/>
                <w:iCs/>
                <w:noProof/>
                <w:snapToGrid w:val="0"/>
                <w:sz w:val="20"/>
                <w:szCs w:val="20"/>
                <w:highlight w:val="yellow"/>
              </w:rPr>
              <w:t> </w:t>
            </w:r>
            <w:r w:rsidRPr="00DE0B9D">
              <w:rPr>
                <w:bCs/>
                <w:iCs/>
                <w:noProof/>
                <w:snapToGrid w:val="0"/>
                <w:sz w:val="20"/>
                <w:szCs w:val="20"/>
                <w:highlight w:val="yellow"/>
              </w:rPr>
              <w:t> </w:t>
            </w:r>
            <w:r w:rsidRPr="00DE0B9D">
              <w:rPr>
                <w:bCs/>
                <w:iCs/>
                <w:snapToGrid w:val="0"/>
                <w:sz w:val="20"/>
                <w:szCs w:val="20"/>
                <w:highlight w:val="yellow"/>
              </w:rPr>
              <w:fldChar w:fldCharType="end"/>
            </w:r>
            <w:r w:rsidRPr="00DE0B9D">
              <w:rPr>
                <w:bCs/>
                <w:iCs/>
                <w:snapToGrid w:val="0"/>
                <w:sz w:val="20"/>
                <w:szCs w:val="20"/>
                <w:highlight w:val="yellow"/>
              </w:rPr>
              <w:t xml:space="preserve"> </w:t>
            </w:r>
            <w:r w:rsidRPr="00DE0B9D">
              <w:rPr>
                <w:bCs/>
                <w:i/>
                <w:iCs/>
                <w:snapToGrid w:val="0"/>
                <w:sz w:val="16"/>
                <w:szCs w:val="16"/>
                <w:highlight w:val="yellow"/>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7A2ADC4" w14:textId="77777777" w:rsidR="00344FC9" w:rsidRPr="00DE0B9D"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highlight w:val="yellow"/>
              </w:rPr>
            </w:pPr>
            <w:r w:rsidRPr="00DE0B9D">
              <w:rPr>
                <w:bCs/>
                <w:iCs/>
                <w:snapToGrid w:val="0"/>
                <w:sz w:val="20"/>
                <w:szCs w:val="20"/>
                <w:highlight w:val="yellow"/>
              </w:rPr>
              <w:fldChar w:fldCharType="begin">
                <w:ffData>
                  <w:name w:val="Text2"/>
                  <w:enabled/>
                  <w:calcOnExit w:val="0"/>
                  <w:textInput/>
                </w:ffData>
              </w:fldChar>
            </w:r>
            <w:r w:rsidRPr="00DE0B9D">
              <w:rPr>
                <w:bCs/>
                <w:iCs/>
                <w:snapToGrid w:val="0"/>
                <w:sz w:val="20"/>
                <w:szCs w:val="20"/>
                <w:highlight w:val="yellow"/>
              </w:rPr>
              <w:instrText xml:space="preserve"> FORMTEXT </w:instrText>
            </w:r>
            <w:r w:rsidRPr="00DE0B9D">
              <w:rPr>
                <w:bCs/>
                <w:iCs/>
                <w:snapToGrid w:val="0"/>
                <w:sz w:val="20"/>
                <w:szCs w:val="20"/>
                <w:highlight w:val="yellow"/>
              </w:rPr>
            </w:r>
            <w:r w:rsidRPr="00DE0B9D">
              <w:rPr>
                <w:bCs/>
                <w:iCs/>
                <w:snapToGrid w:val="0"/>
                <w:sz w:val="20"/>
                <w:szCs w:val="20"/>
                <w:highlight w:val="yellow"/>
              </w:rPr>
              <w:fldChar w:fldCharType="separate"/>
            </w:r>
            <w:r w:rsidRPr="00DE0B9D">
              <w:rPr>
                <w:bCs/>
                <w:iCs/>
                <w:noProof/>
                <w:snapToGrid w:val="0"/>
                <w:sz w:val="20"/>
                <w:szCs w:val="20"/>
                <w:highlight w:val="yellow"/>
              </w:rPr>
              <w:t> </w:t>
            </w:r>
            <w:r w:rsidRPr="00DE0B9D">
              <w:rPr>
                <w:bCs/>
                <w:iCs/>
                <w:noProof/>
                <w:snapToGrid w:val="0"/>
                <w:sz w:val="20"/>
                <w:szCs w:val="20"/>
                <w:highlight w:val="yellow"/>
              </w:rPr>
              <w:t> </w:t>
            </w:r>
            <w:r w:rsidRPr="00DE0B9D">
              <w:rPr>
                <w:bCs/>
                <w:iCs/>
                <w:noProof/>
                <w:snapToGrid w:val="0"/>
                <w:sz w:val="20"/>
                <w:szCs w:val="20"/>
                <w:highlight w:val="yellow"/>
              </w:rPr>
              <w:t> </w:t>
            </w:r>
            <w:r w:rsidRPr="00DE0B9D">
              <w:rPr>
                <w:bCs/>
                <w:iCs/>
                <w:noProof/>
                <w:snapToGrid w:val="0"/>
                <w:sz w:val="20"/>
                <w:szCs w:val="20"/>
                <w:highlight w:val="yellow"/>
              </w:rPr>
              <w:t> </w:t>
            </w:r>
            <w:r w:rsidRPr="00DE0B9D">
              <w:rPr>
                <w:bCs/>
                <w:iCs/>
                <w:noProof/>
                <w:snapToGrid w:val="0"/>
                <w:sz w:val="20"/>
                <w:szCs w:val="20"/>
                <w:highlight w:val="yellow"/>
              </w:rPr>
              <w:t> </w:t>
            </w:r>
            <w:r w:rsidRPr="00DE0B9D">
              <w:rPr>
                <w:bCs/>
                <w:iCs/>
                <w:snapToGrid w:val="0"/>
                <w:sz w:val="20"/>
                <w:szCs w:val="20"/>
                <w:highlight w:val="yellow"/>
              </w:rPr>
              <w:fldChar w:fldCharType="end"/>
            </w:r>
            <w:r w:rsidRPr="00DE0B9D">
              <w:rPr>
                <w:bCs/>
                <w:iCs/>
                <w:snapToGrid w:val="0"/>
                <w:sz w:val="20"/>
                <w:szCs w:val="20"/>
                <w:highlight w:val="yellow"/>
              </w:rPr>
              <w:t xml:space="preserve"> </w:t>
            </w:r>
            <w:r w:rsidRPr="00DE0B9D">
              <w:rPr>
                <w:bCs/>
                <w:i/>
                <w:iCs/>
                <w:snapToGrid w:val="0"/>
                <w:sz w:val="16"/>
                <w:szCs w:val="16"/>
                <w:highlight w:val="yellow"/>
              </w:rPr>
              <w:t>(Date)</w:t>
            </w:r>
          </w:p>
        </w:tc>
      </w:tr>
      <w:tr w:rsidR="00344FC9" w14:paraId="25403B61" w14:textId="77777777" w:rsidTr="00EF423A">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2635155" w14:textId="77777777" w:rsidR="00344FC9" w:rsidRPr="00DE0B9D" w:rsidRDefault="00344FC9" w:rsidP="00EF423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highlight w:val="yellow"/>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73409DD" w14:textId="77777777" w:rsidR="00344FC9"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sidRPr="00DE0B9D">
              <w:rPr>
                <w:b/>
                <w:bCs/>
                <w:iCs/>
                <w:snapToGrid w:val="0"/>
                <w:sz w:val="20"/>
                <w:szCs w:val="20"/>
                <w:highlight w:val="yellow"/>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426B30E9" w14:textId="77777777" w:rsidR="00344FC9" w:rsidRDefault="00344FC9" w:rsidP="00EF42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0226CF9F" w14:textId="77777777" w:rsidR="006F55B5" w:rsidRPr="00463F19" w:rsidRDefault="006F55B5" w:rsidP="00A26C1E">
      <w:pPr>
        <w:pStyle w:val="List1"/>
        <w:numPr>
          <w:ilvl w:val="0"/>
          <w:numId w:val="0"/>
        </w:numPr>
      </w:pPr>
    </w:p>
    <w:sectPr w:rsidR="006F55B5" w:rsidRPr="00463F19" w:rsidSect="0082480E">
      <w:pgSz w:w="11906" w:h="16838"/>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llian Carson-Jackson" w:date="2023-09-28T16:50:00Z" w:initials="JC">
    <w:p w14:paraId="42AFD902" w14:textId="77777777" w:rsidR="00530254" w:rsidRDefault="00530254">
      <w:pPr>
        <w:pStyle w:val="CommentText"/>
      </w:pPr>
      <w:r>
        <w:rPr>
          <w:rStyle w:val="CommentReference"/>
        </w:rPr>
        <w:annotationRef/>
      </w:r>
      <w:r>
        <w:rPr>
          <w:lang w:val="en-US"/>
        </w:rPr>
        <w:t xml:space="preserve">Need to confirm correct template with IALA Secretariat. </w:t>
      </w:r>
    </w:p>
    <w:p w14:paraId="012CA0F7" w14:textId="77777777" w:rsidR="00530254" w:rsidRDefault="00530254" w:rsidP="00C4739E">
      <w:pPr>
        <w:pStyle w:val="CommentText"/>
      </w:pPr>
      <w:r>
        <w:rPr>
          <w:lang w:val="en-US"/>
        </w:rPr>
        <w:t xml:space="preserve">Review and update strategic goals with most recent IALA Strategic Plan </w:t>
      </w:r>
    </w:p>
  </w:comment>
  <w:comment w:id="108" w:author="Jillian Carson-Jackson" w:date="2023-09-28T23:06:00Z" w:initials="JC">
    <w:p w14:paraId="46E40AF3" w14:textId="77777777" w:rsidR="00156112" w:rsidRDefault="00156112" w:rsidP="002F1B43">
      <w:pPr>
        <w:pStyle w:val="CommentText"/>
      </w:pPr>
      <w:r>
        <w:rPr>
          <w:rStyle w:val="CommentReference"/>
        </w:rPr>
        <w:annotationRef/>
      </w:r>
      <w:r>
        <w:rPr>
          <w:lang w:val="en-US"/>
        </w:rPr>
        <w:t xml:space="preserve">Revise the text here based on discussions regarding broader focus, note technology agnostic approach to provide communications options to address requirements.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2CA0F7" w15:done="0"/>
  <w15:commentEx w15:paraId="46E40A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BD5C9E6" w16cex:dateUtc="2023-09-28T06:50:00Z"/>
  <w16cex:commentExtensible w16cex:durableId="7B58EF28" w16cex:dateUtc="2023-09-28T13: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2CA0F7" w16cid:durableId="5BD5C9E6"/>
  <w16cid:commentId w16cid:paraId="46E40AF3" w16cid:durableId="7B58EF2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9C710" w14:textId="77777777" w:rsidR="00EB5627" w:rsidRDefault="00EB5627" w:rsidP="00362CD9">
      <w:r>
        <w:separator/>
      </w:r>
    </w:p>
  </w:endnote>
  <w:endnote w:type="continuationSeparator" w:id="0">
    <w:p w14:paraId="583FA326" w14:textId="77777777" w:rsidR="00EB5627" w:rsidRDefault="00EB5627" w:rsidP="00362CD9">
      <w:r>
        <w:continuationSeparator/>
      </w:r>
    </w:p>
  </w:endnote>
  <w:endnote w:type="continuationNotice" w:id="1">
    <w:p w14:paraId="168106B5" w14:textId="77777777" w:rsidR="00EB5627" w:rsidRDefault="00EB56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83CC9" w14:textId="77777777" w:rsidR="00EB5627" w:rsidRDefault="00EB5627" w:rsidP="00362CD9">
      <w:r>
        <w:separator/>
      </w:r>
    </w:p>
  </w:footnote>
  <w:footnote w:type="continuationSeparator" w:id="0">
    <w:p w14:paraId="759903DB" w14:textId="77777777" w:rsidR="00EB5627" w:rsidRDefault="00EB5627" w:rsidP="00362CD9">
      <w:r>
        <w:continuationSeparator/>
      </w:r>
    </w:p>
  </w:footnote>
  <w:footnote w:type="continuationNotice" w:id="1">
    <w:p w14:paraId="4EF34C3F" w14:textId="77777777" w:rsidR="00EB5627" w:rsidRDefault="00EB56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7C85D7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245ACC"/>
    <w:multiLevelType w:val="multilevel"/>
    <w:tmpl w:val="05245AC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B237F6"/>
    <w:multiLevelType w:val="hybridMultilevel"/>
    <w:tmpl w:val="1C007B74"/>
    <w:lvl w:ilvl="0" w:tplc="0ED8E20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15036E8"/>
    <w:multiLevelType w:val="hybridMultilevel"/>
    <w:tmpl w:val="4258897C"/>
    <w:lvl w:ilvl="0" w:tplc="04130001">
      <w:start w:val="1"/>
      <w:numFmt w:val="bullet"/>
      <w:lvlText w:val=""/>
      <w:lvlJc w:val="left"/>
      <w:pPr>
        <w:ind w:left="825" w:hanging="360"/>
      </w:pPr>
      <w:rPr>
        <w:rFonts w:ascii="Symbol" w:hAnsi="Symbol" w:hint="default"/>
      </w:rPr>
    </w:lvl>
    <w:lvl w:ilvl="1" w:tplc="04130003" w:tentative="1">
      <w:start w:val="1"/>
      <w:numFmt w:val="bullet"/>
      <w:lvlText w:val="o"/>
      <w:lvlJc w:val="left"/>
      <w:pPr>
        <w:ind w:left="1545" w:hanging="360"/>
      </w:pPr>
      <w:rPr>
        <w:rFonts w:ascii="Courier New" w:hAnsi="Courier New" w:cs="Courier New" w:hint="default"/>
      </w:rPr>
    </w:lvl>
    <w:lvl w:ilvl="2" w:tplc="04130005" w:tentative="1">
      <w:start w:val="1"/>
      <w:numFmt w:val="bullet"/>
      <w:lvlText w:val=""/>
      <w:lvlJc w:val="left"/>
      <w:pPr>
        <w:ind w:left="2265" w:hanging="360"/>
      </w:pPr>
      <w:rPr>
        <w:rFonts w:ascii="Wingdings" w:hAnsi="Wingdings" w:hint="default"/>
      </w:rPr>
    </w:lvl>
    <w:lvl w:ilvl="3" w:tplc="04130001" w:tentative="1">
      <w:start w:val="1"/>
      <w:numFmt w:val="bullet"/>
      <w:lvlText w:val=""/>
      <w:lvlJc w:val="left"/>
      <w:pPr>
        <w:ind w:left="2985" w:hanging="360"/>
      </w:pPr>
      <w:rPr>
        <w:rFonts w:ascii="Symbol" w:hAnsi="Symbol" w:hint="default"/>
      </w:rPr>
    </w:lvl>
    <w:lvl w:ilvl="4" w:tplc="04130003" w:tentative="1">
      <w:start w:val="1"/>
      <w:numFmt w:val="bullet"/>
      <w:lvlText w:val="o"/>
      <w:lvlJc w:val="left"/>
      <w:pPr>
        <w:ind w:left="3705" w:hanging="360"/>
      </w:pPr>
      <w:rPr>
        <w:rFonts w:ascii="Courier New" w:hAnsi="Courier New" w:cs="Courier New" w:hint="default"/>
      </w:rPr>
    </w:lvl>
    <w:lvl w:ilvl="5" w:tplc="04130005" w:tentative="1">
      <w:start w:val="1"/>
      <w:numFmt w:val="bullet"/>
      <w:lvlText w:val=""/>
      <w:lvlJc w:val="left"/>
      <w:pPr>
        <w:ind w:left="4425" w:hanging="360"/>
      </w:pPr>
      <w:rPr>
        <w:rFonts w:ascii="Wingdings" w:hAnsi="Wingdings" w:hint="default"/>
      </w:rPr>
    </w:lvl>
    <w:lvl w:ilvl="6" w:tplc="04130001" w:tentative="1">
      <w:start w:val="1"/>
      <w:numFmt w:val="bullet"/>
      <w:lvlText w:val=""/>
      <w:lvlJc w:val="left"/>
      <w:pPr>
        <w:ind w:left="5145" w:hanging="360"/>
      </w:pPr>
      <w:rPr>
        <w:rFonts w:ascii="Symbol" w:hAnsi="Symbol" w:hint="default"/>
      </w:rPr>
    </w:lvl>
    <w:lvl w:ilvl="7" w:tplc="04130003" w:tentative="1">
      <w:start w:val="1"/>
      <w:numFmt w:val="bullet"/>
      <w:lvlText w:val="o"/>
      <w:lvlJc w:val="left"/>
      <w:pPr>
        <w:ind w:left="5865" w:hanging="360"/>
      </w:pPr>
      <w:rPr>
        <w:rFonts w:ascii="Courier New" w:hAnsi="Courier New" w:cs="Courier New" w:hint="default"/>
      </w:rPr>
    </w:lvl>
    <w:lvl w:ilvl="8" w:tplc="04130005" w:tentative="1">
      <w:start w:val="1"/>
      <w:numFmt w:val="bullet"/>
      <w:lvlText w:val=""/>
      <w:lvlJc w:val="left"/>
      <w:pPr>
        <w:ind w:left="6585" w:hanging="360"/>
      </w:pPr>
      <w:rPr>
        <w:rFonts w:ascii="Wingdings" w:hAnsi="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2430B5"/>
    <w:multiLevelType w:val="hybridMultilevel"/>
    <w:tmpl w:val="7A7C4E8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51" w:hanging="360"/>
      </w:pPr>
      <w:rPr>
        <w:rFonts w:ascii="Courier New" w:hAnsi="Courier New" w:cs="Courier New" w:hint="default"/>
      </w:rPr>
    </w:lvl>
    <w:lvl w:ilvl="2" w:tplc="0C090005">
      <w:start w:val="1"/>
      <w:numFmt w:val="bullet"/>
      <w:lvlText w:val=""/>
      <w:lvlJc w:val="left"/>
      <w:pPr>
        <w:ind w:left="2171" w:hanging="360"/>
      </w:pPr>
      <w:rPr>
        <w:rFonts w:ascii="Wingdings" w:hAnsi="Wingdings" w:hint="default"/>
      </w:rPr>
    </w:lvl>
    <w:lvl w:ilvl="3" w:tplc="0C090001">
      <w:start w:val="1"/>
      <w:numFmt w:val="bullet"/>
      <w:lvlText w:val=""/>
      <w:lvlJc w:val="left"/>
      <w:pPr>
        <w:ind w:left="2891" w:hanging="360"/>
      </w:pPr>
      <w:rPr>
        <w:rFonts w:ascii="Symbol" w:hAnsi="Symbol" w:hint="default"/>
      </w:rPr>
    </w:lvl>
    <w:lvl w:ilvl="4" w:tplc="0C090003">
      <w:start w:val="1"/>
      <w:numFmt w:val="bullet"/>
      <w:lvlText w:val="o"/>
      <w:lvlJc w:val="left"/>
      <w:pPr>
        <w:ind w:left="3611" w:hanging="360"/>
      </w:pPr>
      <w:rPr>
        <w:rFonts w:ascii="Courier New" w:hAnsi="Courier New" w:cs="Courier New" w:hint="default"/>
      </w:rPr>
    </w:lvl>
    <w:lvl w:ilvl="5" w:tplc="0C090005">
      <w:start w:val="1"/>
      <w:numFmt w:val="bullet"/>
      <w:lvlText w:val=""/>
      <w:lvlJc w:val="left"/>
      <w:pPr>
        <w:ind w:left="4331" w:hanging="360"/>
      </w:pPr>
      <w:rPr>
        <w:rFonts w:ascii="Wingdings" w:hAnsi="Wingdings" w:hint="default"/>
      </w:rPr>
    </w:lvl>
    <w:lvl w:ilvl="6" w:tplc="0C090001">
      <w:start w:val="1"/>
      <w:numFmt w:val="bullet"/>
      <w:lvlText w:val=""/>
      <w:lvlJc w:val="left"/>
      <w:pPr>
        <w:ind w:left="5051" w:hanging="360"/>
      </w:pPr>
      <w:rPr>
        <w:rFonts w:ascii="Symbol" w:hAnsi="Symbol" w:hint="default"/>
      </w:rPr>
    </w:lvl>
    <w:lvl w:ilvl="7" w:tplc="0C090003">
      <w:start w:val="1"/>
      <w:numFmt w:val="bullet"/>
      <w:lvlText w:val="o"/>
      <w:lvlJc w:val="left"/>
      <w:pPr>
        <w:ind w:left="5771" w:hanging="360"/>
      </w:pPr>
      <w:rPr>
        <w:rFonts w:ascii="Courier New" w:hAnsi="Courier New" w:cs="Courier New" w:hint="default"/>
      </w:rPr>
    </w:lvl>
    <w:lvl w:ilvl="8" w:tplc="0C090005">
      <w:start w:val="1"/>
      <w:numFmt w:val="bullet"/>
      <w:lvlText w:val=""/>
      <w:lvlJc w:val="left"/>
      <w:pPr>
        <w:ind w:left="6491" w:hanging="360"/>
      </w:pPr>
      <w:rPr>
        <w:rFonts w:ascii="Wingdings" w:hAnsi="Wingding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C8704B"/>
    <w:multiLevelType w:val="hybridMultilevel"/>
    <w:tmpl w:val="87761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3710E8F8"/>
    <w:lvl w:ilvl="0" w:tplc="1118188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60585238"/>
    <w:multiLevelType w:val="multilevel"/>
    <w:tmpl w:val="4FA02BA0"/>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3754958"/>
    <w:multiLevelType w:val="hybridMultilevel"/>
    <w:tmpl w:val="F46A2F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461920583">
    <w:abstractNumId w:val="21"/>
  </w:num>
  <w:num w:numId="2" w16cid:durableId="161164034">
    <w:abstractNumId w:val="16"/>
  </w:num>
  <w:num w:numId="3" w16cid:durableId="1898587115">
    <w:abstractNumId w:val="3"/>
  </w:num>
  <w:num w:numId="4" w16cid:durableId="1335912664">
    <w:abstractNumId w:val="24"/>
  </w:num>
  <w:num w:numId="5" w16cid:durableId="1114524121">
    <w:abstractNumId w:val="10"/>
  </w:num>
  <w:num w:numId="6" w16cid:durableId="1718581783">
    <w:abstractNumId w:val="8"/>
  </w:num>
  <w:num w:numId="7" w16cid:durableId="585381297">
    <w:abstractNumId w:val="18"/>
  </w:num>
  <w:num w:numId="8" w16cid:durableId="1899244422">
    <w:abstractNumId w:val="17"/>
  </w:num>
  <w:num w:numId="9" w16cid:durableId="246382328">
    <w:abstractNumId w:val="22"/>
  </w:num>
  <w:num w:numId="10" w16cid:durableId="1930499308">
    <w:abstractNumId w:val="6"/>
  </w:num>
  <w:num w:numId="11" w16cid:durableId="1512379172">
    <w:abstractNumId w:val="19"/>
  </w:num>
  <w:num w:numId="12" w16cid:durableId="46540511">
    <w:abstractNumId w:val="14"/>
  </w:num>
  <w:num w:numId="13" w16cid:durableId="636570254">
    <w:abstractNumId w:val="11"/>
  </w:num>
  <w:num w:numId="14" w16cid:durableId="586505182">
    <w:abstractNumId w:val="5"/>
  </w:num>
  <w:num w:numId="15" w16cid:durableId="1106584838">
    <w:abstractNumId w:val="15"/>
  </w:num>
  <w:num w:numId="16" w16cid:durableId="1591699830">
    <w:abstractNumId w:val="1"/>
  </w:num>
  <w:num w:numId="17" w16cid:durableId="1922566957">
    <w:abstractNumId w:val="23"/>
  </w:num>
  <w:num w:numId="18" w16cid:durableId="1551308257">
    <w:abstractNumId w:val="20"/>
  </w:num>
  <w:num w:numId="19" w16cid:durableId="2110150109">
    <w:abstractNumId w:val="7"/>
  </w:num>
  <w:num w:numId="20" w16cid:durableId="1423407889">
    <w:abstractNumId w:val="9"/>
  </w:num>
  <w:num w:numId="21" w16cid:durableId="1822111857">
    <w:abstractNumId w:val="0"/>
  </w:num>
  <w:num w:numId="22" w16cid:durableId="1580556151">
    <w:abstractNumId w:val="13"/>
  </w:num>
  <w:num w:numId="23" w16cid:durableId="902914866">
    <w:abstractNumId w:val="4"/>
  </w:num>
  <w:num w:numId="24" w16cid:durableId="1612667644">
    <w:abstractNumId w:val="12"/>
  </w:num>
  <w:num w:numId="25" w16cid:durableId="1718429972">
    <w:abstractNumId w:val="2"/>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0"/>
  <w:doNotDisplayPageBoundaries/>
  <w:displayBackgroundShap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106DF"/>
    <w:rsid w:val="00017D3C"/>
    <w:rsid w:val="00023A46"/>
    <w:rsid w:val="0003453E"/>
    <w:rsid w:val="00036A03"/>
    <w:rsid w:val="00036B9E"/>
    <w:rsid w:val="00037DF4"/>
    <w:rsid w:val="00045DE2"/>
    <w:rsid w:val="0004700E"/>
    <w:rsid w:val="000557F0"/>
    <w:rsid w:val="00070C13"/>
    <w:rsid w:val="000715C9"/>
    <w:rsid w:val="0007217C"/>
    <w:rsid w:val="00084F33"/>
    <w:rsid w:val="00085739"/>
    <w:rsid w:val="000860B0"/>
    <w:rsid w:val="000A0A49"/>
    <w:rsid w:val="000A77A7"/>
    <w:rsid w:val="000B01DC"/>
    <w:rsid w:val="000B1707"/>
    <w:rsid w:val="000C1B3E"/>
    <w:rsid w:val="000C349E"/>
    <w:rsid w:val="000C67C4"/>
    <w:rsid w:val="000C7637"/>
    <w:rsid w:val="000D2259"/>
    <w:rsid w:val="000E5439"/>
    <w:rsid w:val="000E7CF5"/>
    <w:rsid w:val="000F72BA"/>
    <w:rsid w:val="00110AE7"/>
    <w:rsid w:val="00115001"/>
    <w:rsid w:val="00116ED5"/>
    <w:rsid w:val="00122494"/>
    <w:rsid w:val="00131F68"/>
    <w:rsid w:val="00143F67"/>
    <w:rsid w:val="00146E5F"/>
    <w:rsid w:val="00156112"/>
    <w:rsid w:val="001637BA"/>
    <w:rsid w:val="00177F4D"/>
    <w:rsid w:val="00180DDA"/>
    <w:rsid w:val="00196779"/>
    <w:rsid w:val="001B2A2D"/>
    <w:rsid w:val="001B3441"/>
    <w:rsid w:val="001B737D"/>
    <w:rsid w:val="001C05C7"/>
    <w:rsid w:val="001C1869"/>
    <w:rsid w:val="001C44A3"/>
    <w:rsid w:val="001C4EFE"/>
    <w:rsid w:val="001D1F7A"/>
    <w:rsid w:val="001D40BB"/>
    <w:rsid w:val="001E0E15"/>
    <w:rsid w:val="001E1284"/>
    <w:rsid w:val="001F0EB0"/>
    <w:rsid w:val="001F4E67"/>
    <w:rsid w:val="001F528A"/>
    <w:rsid w:val="001F704E"/>
    <w:rsid w:val="00201722"/>
    <w:rsid w:val="00204B07"/>
    <w:rsid w:val="00206C2E"/>
    <w:rsid w:val="00206FA6"/>
    <w:rsid w:val="002125B0"/>
    <w:rsid w:val="0021433B"/>
    <w:rsid w:val="002170E0"/>
    <w:rsid w:val="00224F10"/>
    <w:rsid w:val="00241466"/>
    <w:rsid w:val="00243228"/>
    <w:rsid w:val="00247C5E"/>
    <w:rsid w:val="00251483"/>
    <w:rsid w:val="00255CAA"/>
    <w:rsid w:val="00261A46"/>
    <w:rsid w:val="00262CA7"/>
    <w:rsid w:val="00264305"/>
    <w:rsid w:val="0026651E"/>
    <w:rsid w:val="002A0346"/>
    <w:rsid w:val="002A1BAB"/>
    <w:rsid w:val="002A4487"/>
    <w:rsid w:val="002A7DC6"/>
    <w:rsid w:val="002B49E9"/>
    <w:rsid w:val="002C4282"/>
    <w:rsid w:val="002C44D4"/>
    <w:rsid w:val="002C485E"/>
    <w:rsid w:val="002C632E"/>
    <w:rsid w:val="002D3E8B"/>
    <w:rsid w:val="002D448D"/>
    <w:rsid w:val="002D4575"/>
    <w:rsid w:val="002D5C0C"/>
    <w:rsid w:val="002E03D1"/>
    <w:rsid w:val="002E47B3"/>
    <w:rsid w:val="002E6B74"/>
    <w:rsid w:val="002E6FCA"/>
    <w:rsid w:val="002E7448"/>
    <w:rsid w:val="002F720C"/>
    <w:rsid w:val="00300F9C"/>
    <w:rsid w:val="00301E7C"/>
    <w:rsid w:val="003039D6"/>
    <w:rsid w:val="00306086"/>
    <w:rsid w:val="00311D05"/>
    <w:rsid w:val="00311DC2"/>
    <w:rsid w:val="00320D25"/>
    <w:rsid w:val="00321FDC"/>
    <w:rsid w:val="00322B64"/>
    <w:rsid w:val="00324958"/>
    <w:rsid w:val="00344FC9"/>
    <w:rsid w:val="00347729"/>
    <w:rsid w:val="00350425"/>
    <w:rsid w:val="0035087D"/>
    <w:rsid w:val="003539F9"/>
    <w:rsid w:val="00356CD0"/>
    <w:rsid w:val="00362CD9"/>
    <w:rsid w:val="003761CA"/>
    <w:rsid w:val="00380DAF"/>
    <w:rsid w:val="003847CA"/>
    <w:rsid w:val="00386681"/>
    <w:rsid w:val="003959D6"/>
    <w:rsid w:val="003972CE"/>
    <w:rsid w:val="003A0432"/>
    <w:rsid w:val="003B28F5"/>
    <w:rsid w:val="003B7B7D"/>
    <w:rsid w:val="003C16E6"/>
    <w:rsid w:val="003C54CB"/>
    <w:rsid w:val="003C7A2A"/>
    <w:rsid w:val="003D223B"/>
    <w:rsid w:val="003D2DC1"/>
    <w:rsid w:val="003D69D0"/>
    <w:rsid w:val="003F2918"/>
    <w:rsid w:val="003F430E"/>
    <w:rsid w:val="00406260"/>
    <w:rsid w:val="0040690D"/>
    <w:rsid w:val="0041088C"/>
    <w:rsid w:val="00412DD0"/>
    <w:rsid w:val="0041482C"/>
    <w:rsid w:val="00420A38"/>
    <w:rsid w:val="004229A1"/>
    <w:rsid w:val="00431B19"/>
    <w:rsid w:val="004333F5"/>
    <w:rsid w:val="00447380"/>
    <w:rsid w:val="00450420"/>
    <w:rsid w:val="004618D4"/>
    <w:rsid w:val="00463F19"/>
    <w:rsid w:val="004661AD"/>
    <w:rsid w:val="00471A79"/>
    <w:rsid w:val="00472A7C"/>
    <w:rsid w:val="0048632E"/>
    <w:rsid w:val="004A4D03"/>
    <w:rsid w:val="004A6C1D"/>
    <w:rsid w:val="004B0D10"/>
    <w:rsid w:val="004B1F21"/>
    <w:rsid w:val="004C57BB"/>
    <w:rsid w:val="004C6408"/>
    <w:rsid w:val="004C6DF6"/>
    <w:rsid w:val="004D1D85"/>
    <w:rsid w:val="004D3C3A"/>
    <w:rsid w:val="004E1CD1"/>
    <w:rsid w:val="004E7E66"/>
    <w:rsid w:val="004F55E0"/>
    <w:rsid w:val="004F788A"/>
    <w:rsid w:val="004F7EFC"/>
    <w:rsid w:val="00500A87"/>
    <w:rsid w:val="005013CC"/>
    <w:rsid w:val="00501C4D"/>
    <w:rsid w:val="005058AC"/>
    <w:rsid w:val="005107EB"/>
    <w:rsid w:val="00521345"/>
    <w:rsid w:val="00526D66"/>
    <w:rsid w:val="00526DF0"/>
    <w:rsid w:val="00530254"/>
    <w:rsid w:val="0054112D"/>
    <w:rsid w:val="00541989"/>
    <w:rsid w:val="00544E4B"/>
    <w:rsid w:val="00545387"/>
    <w:rsid w:val="00545CC4"/>
    <w:rsid w:val="00546B9A"/>
    <w:rsid w:val="00551FFF"/>
    <w:rsid w:val="005533D3"/>
    <w:rsid w:val="00557A18"/>
    <w:rsid w:val="005607A2"/>
    <w:rsid w:val="00565557"/>
    <w:rsid w:val="0057198B"/>
    <w:rsid w:val="00573CFE"/>
    <w:rsid w:val="00574CFD"/>
    <w:rsid w:val="00584821"/>
    <w:rsid w:val="0058603B"/>
    <w:rsid w:val="00590095"/>
    <w:rsid w:val="005912C3"/>
    <w:rsid w:val="005969F2"/>
    <w:rsid w:val="00597FAE"/>
    <w:rsid w:val="005A1D4B"/>
    <w:rsid w:val="005A7E04"/>
    <w:rsid w:val="005B2D86"/>
    <w:rsid w:val="005B32A3"/>
    <w:rsid w:val="005C0D44"/>
    <w:rsid w:val="005C4CA7"/>
    <w:rsid w:val="005C566C"/>
    <w:rsid w:val="005C7E69"/>
    <w:rsid w:val="005D1E91"/>
    <w:rsid w:val="005D3332"/>
    <w:rsid w:val="005E262D"/>
    <w:rsid w:val="005E2664"/>
    <w:rsid w:val="005F23D3"/>
    <w:rsid w:val="005F7E20"/>
    <w:rsid w:val="006006DA"/>
    <w:rsid w:val="00605E43"/>
    <w:rsid w:val="006153BB"/>
    <w:rsid w:val="00624475"/>
    <w:rsid w:val="00631924"/>
    <w:rsid w:val="0063389C"/>
    <w:rsid w:val="00634AC0"/>
    <w:rsid w:val="00635ADC"/>
    <w:rsid w:val="00651BF8"/>
    <w:rsid w:val="00663C17"/>
    <w:rsid w:val="006652C3"/>
    <w:rsid w:val="006653D6"/>
    <w:rsid w:val="006671DF"/>
    <w:rsid w:val="006717E4"/>
    <w:rsid w:val="00672BB8"/>
    <w:rsid w:val="00691FD0"/>
    <w:rsid w:val="00692148"/>
    <w:rsid w:val="006A1A1E"/>
    <w:rsid w:val="006B6FB5"/>
    <w:rsid w:val="006B7C5F"/>
    <w:rsid w:val="006C5948"/>
    <w:rsid w:val="006C6107"/>
    <w:rsid w:val="006D2631"/>
    <w:rsid w:val="006E315B"/>
    <w:rsid w:val="006E4925"/>
    <w:rsid w:val="006E708C"/>
    <w:rsid w:val="006F2A74"/>
    <w:rsid w:val="006F3FA2"/>
    <w:rsid w:val="006F413A"/>
    <w:rsid w:val="006F55B5"/>
    <w:rsid w:val="007000D4"/>
    <w:rsid w:val="007018E2"/>
    <w:rsid w:val="007118F5"/>
    <w:rsid w:val="00712AA4"/>
    <w:rsid w:val="00712F46"/>
    <w:rsid w:val="007146C4"/>
    <w:rsid w:val="00717870"/>
    <w:rsid w:val="00721AA1"/>
    <w:rsid w:val="00724B67"/>
    <w:rsid w:val="0072621C"/>
    <w:rsid w:val="007360EA"/>
    <w:rsid w:val="00736CDA"/>
    <w:rsid w:val="00754013"/>
    <w:rsid w:val="0075423E"/>
    <w:rsid w:val="007547F8"/>
    <w:rsid w:val="00756696"/>
    <w:rsid w:val="00765622"/>
    <w:rsid w:val="00767734"/>
    <w:rsid w:val="00770B6C"/>
    <w:rsid w:val="00774E4F"/>
    <w:rsid w:val="00783FEA"/>
    <w:rsid w:val="0079499E"/>
    <w:rsid w:val="007A0E4D"/>
    <w:rsid w:val="007A395D"/>
    <w:rsid w:val="007B01F2"/>
    <w:rsid w:val="007B490C"/>
    <w:rsid w:val="007B6BD5"/>
    <w:rsid w:val="007C346C"/>
    <w:rsid w:val="007C4C67"/>
    <w:rsid w:val="007E622A"/>
    <w:rsid w:val="007E6479"/>
    <w:rsid w:val="0080294B"/>
    <w:rsid w:val="0082480E"/>
    <w:rsid w:val="00824ECC"/>
    <w:rsid w:val="00830553"/>
    <w:rsid w:val="00850293"/>
    <w:rsid w:val="0085117C"/>
    <w:rsid w:val="00851373"/>
    <w:rsid w:val="0085197B"/>
    <w:rsid w:val="00851BA6"/>
    <w:rsid w:val="00855529"/>
    <w:rsid w:val="0085654D"/>
    <w:rsid w:val="0085772E"/>
    <w:rsid w:val="00857DF0"/>
    <w:rsid w:val="00861160"/>
    <w:rsid w:val="0086654F"/>
    <w:rsid w:val="00866E7F"/>
    <w:rsid w:val="00875EC9"/>
    <w:rsid w:val="00882094"/>
    <w:rsid w:val="00890C30"/>
    <w:rsid w:val="00896221"/>
    <w:rsid w:val="008A0AAD"/>
    <w:rsid w:val="008A356F"/>
    <w:rsid w:val="008A4653"/>
    <w:rsid w:val="008A4717"/>
    <w:rsid w:val="008A50CC"/>
    <w:rsid w:val="008B3040"/>
    <w:rsid w:val="008B3FA7"/>
    <w:rsid w:val="008B47F0"/>
    <w:rsid w:val="008C163D"/>
    <w:rsid w:val="008C51F1"/>
    <w:rsid w:val="008D1694"/>
    <w:rsid w:val="008D79CB"/>
    <w:rsid w:val="008E26D2"/>
    <w:rsid w:val="008F07BC"/>
    <w:rsid w:val="008F343C"/>
    <w:rsid w:val="008F604A"/>
    <w:rsid w:val="0091624C"/>
    <w:rsid w:val="0092110B"/>
    <w:rsid w:val="00921814"/>
    <w:rsid w:val="00922CD9"/>
    <w:rsid w:val="0092692B"/>
    <w:rsid w:val="00930561"/>
    <w:rsid w:val="00931EC8"/>
    <w:rsid w:val="00936260"/>
    <w:rsid w:val="00943E9C"/>
    <w:rsid w:val="00953C9F"/>
    <w:rsid w:val="00953F4D"/>
    <w:rsid w:val="00960BB8"/>
    <w:rsid w:val="00964F5C"/>
    <w:rsid w:val="009667E7"/>
    <w:rsid w:val="009709DA"/>
    <w:rsid w:val="00973B57"/>
    <w:rsid w:val="00975900"/>
    <w:rsid w:val="00980BD2"/>
    <w:rsid w:val="009831C0"/>
    <w:rsid w:val="00983E14"/>
    <w:rsid w:val="009849C4"/>
    <w:rsid w:val="0099161D"/>
    <w:rsid w:val="00995BC0"/>
    <w:rsid w:val="00997C40"/>
    <w:rsid w:val="009A4D99"/>
    <w:rsid w:val="009A6185"/>
    <w:rsid w:val="009B179D"/>
    <w:rsid w:val="009C287C"/>
    <w:rsid w:val="009D580C"/>
    <w:rsid w:val="009D6056"/>
    <w:rsid w:val="009D777D"/>
    <w:rsid w:val="009E0DD7"/>
    <w:rsid w:val="009E534E"/>
    <w:rsid w:val="009F1F34"/>
    <w:rsid w:val="00A0389B"/>
    <w:rsid w:val="00A05BC3"/>
    <w:rsid w:val="00A10104"/>
    <w:rsid w:val="00A1257E"/>
    <w:rsid w:val="00A222D8"/>
    <w:rsid w:val="00A26C1E"/>
    <w:rsid w:val="00A32217"/>
    <w:rsid w:val="00A33A3C"/>
    <w:rsid w:val="00A446C9"/>
    <w:rsid w:val="00A635D6"/>
    <w:rsid w:val="00A73BE2"/>
    <w:rsid w:val="00A8553A"/>
    <w:rsid w:val="00A93AED"/>
    <w:rsid w:val="00A94EFC"/>
    <w:rsid w:val="00A95687"/>
    <w:rsid w:val="00A96012"/>
    <w:rsid w:val="00AB4C5C"/>
    <w:rsid w:val="00AD146C"/>
    <w:rsid w:val="00AE1319"/>
    <w:rsid w:val="00AE34BB"/>
    <w:rsid w:val="00AE5BB1"/>
    <w:rsid w:val="00AF3E68"/>
    <w:rsid w:val="00AF7738"/>
    <w:rsid w:val="00B10475"/>
    <w:rsid w:val="00B11A21"/>
    <w:rsid w:val="00B22164"/>
    <w:rsid w:val="00B226F2"/>
    <w:rsid w:val="00B2344E"/>
    <w:rsid w:val="00B2568F"/>
    <w:rsid w:val="00B274DF"/>
    <w:rsid w:val="00B32429"/>
    <w:rsid w:val="00B3761D"/>
    <w:rsid w:val="00B405EA"/>
    <w:rsid w:val="00B54B00"/>
    <w:rsid w:val="00B56BDF"/>
    <w:rsid w:val="00B61815"/>
    <w:rsid w:val="00B65812"/>
    <w:rsid w:val="00B65A68"/>
    <w:rsid w:val="00B75A3B"/>
    <w:rsid w:val="00B844D5"/>
    <w:rsid w:val="00B85CD6"/>
    <w:rsid w:val="00B86C69"/>
    <w:rsid w:val="00B90A27"/>
    <w:rsid w:val="00B9290B"/>
    <w:rsid w:val="00B9554D"/>
    <w:rsid w:val="00B95862"/>
    <w:rsid w:val="00BA0978"/>
    <w:rsid w:val="00BA2E5C"/>
    <w:rsid w:val="00BB2B9F"/>
    <w:rsid w:val="00BB310D"/>
    <w:rsid w:val="00BB4FA6"/>
    <w:rsid w:val="00BB7D9E"/>
    <w:rsid w:val="00BC2334"/>
    <w:rsid w:val="00BD3CB8"/>
    <w:rsid w:val="00BD4E6F"/>
    <w:rsid w:val="00BD71F3"/>
    <w:rsid w:val="00BF0148"/>
    <w:rsid w:val="00BF32F0"/>
    <w:rsid w:val="00BF49A8"/>
    <w:rsid w:val="00BF4DCE"/>
    <w:rsid w:val="00BF524C"/>
    <w:rsid w:val="00BF6969"/>
    <w:rsid w:val="00C05469"/>
    <w:rsid w:val="00C05CE5"/>
    <w:rsid w:val="00C071D0"/>
    <w:rsid w:val="00C1702B"/>
    <w:rsid w:val="00C20557"/>
    <w:rsid w:val="00C34707"/>
    <w:rsid w:val="00C36771"/>
    <w:rsid w:val="00C513B3"/>
    <w:rsid w:val="00C516E5"/>
    <w:rsid w:val="00C562D0"/>
    <w:rsid w:val="00C6171E"/>
    <w:rsid w:val="00C7350B"/>
    <w:rsid w:val="00C76F11"/>
    <w:rsid w:val="00C8094F"/>
    <w:rsid w:val="00C94D33"/>
    <w:rsid w:val="00C97CE7"/>
    <w:rsid w:val="00CA6F2C"/>
    <w:rsid w:val="00CC2917"/>
    <w:rsid w:val="00CD0DC8"/>
    <w:rsid w:val="00CD25C7"/>
    <w:rsid w:val="00CD6A13"/>
    <w:rsid w:val="00CF1871"/>
    <w:rsid w:val="00CF38BE"/>
    <w:rsid w:val="00D01874"/>
    <w:rsid w:val="00D019CE"/>
    <w:rsid w:val="00D032D6"/>
    <w:rsid w:val="00D043CF"/>
    <w:rsid w:val="00D1133E"/>
    <w:rsid w:val="00D17A34"/>
    <w:rsid w:val="00D24F0F"/>
    <w:rsid w:val="00D26628"/>
    <w:rsid w:val="00D32801"/>
    <w:rsid w:val="00D332B3"/>
    <w:rsid w:val="00D402DF"/>
    <w:rsid w:val="00D4565B"/>
    <w:rsid w:val="00D505C1"/>
    <w:rsid w:val="00D55207"/>
    <w:rsid w:val="00D608D5"/>
    <w:rsid w:val="00D60B5F"/>
    <w:rsid w:val="00D65802"/>
    <w:rsid w:val="00D6591E"/>
    <w:rsid w:val="00D735F5"/>
    <w:rsid w:val="00D80819"/>
    <w:rsid w:val="00D81801"/>
    <w:rsid w:val="00D86453"/>
    <w:rsid w:val="00D866FA"/>
    <w:rsid w:val="00D86727"/>
    <w:rsid w:val="00D92B45"/>
    <w:rsid w:val="00D95962"/>
    <w:rsid w:val="00DA6E3C"/>
    <w:rsid w:val="00DB76CD"/>
    <w:rsid w:val="00DC0B28"/>
    <w:rsid w:val="00DC389B"/>
    <w:rsid w:val="00DC6794"/>
    <w:rsid w:val="00DE0B9D"/>
    <w:rsid w:val="00DE2FEE"/>
    <w:rsid w:val="00DE32FD"/>
    <w:rsid w:val="00DE699A"/>
    <w:rsid w:val="00DF0461"/>
    <w:rsid w:val="00DF0EF8"/>
    <w:rsid w:val="00DF1467"/>
    <w:rsid w:val="00DF2979"/>
    <w:rsid w:val="00E00BE9"/>
    <w:rsid w:val="00E117DA"/>
    <w:rsid w:val="00E17BD2"/>
    <w:rsid w:val="00E22A11"/>
    <w:rsid w:val="00E23C2C"/>
    <w:rsid w:val="00E30983"/>
    <w:rsid w:val="00E31E5C"/>
    <w:rsid w:val="00E417B6"/>
    <w:rsid w:val="00E44B00"/>
    <w:rsid w:val="00E44DD2"/>
    <w:rsid w:val="00E455FD"/>
    <w:rsid w:val="00E45C28"/>
    <w:rsid w:val="00E54C43"/>
    <w:rsid w:val="00E54D3D"/>
    <w:rsid w:val="00E558C3"/>
    <w:rsid w:val="00E55927"/>
    <w:rsid w:val="00E56514"/>
    <w:rsid w:val="00E56C07"/>
    <w:rsid w:val="00E5742A"/>
    <w:rsid w:val="00E60540"/>
    <w:rsid w:val="00E61A38"/>
    <w:rsid w:val="00E65742"/>
    <w:rsid w:val="00E66FE0"/>
    <w:rsid w:val="00E711BE"/>
    <w:rsid w:val="00E820B0"/>
    <w:rsid w:val="00E912A6"/>
    <w:rsid w:val="00E938AC"/>
    <w:rsid w:val="00EA4844"/>
    <w:rsid w:val="00EA4D9C"/>
    <w:rsid w:val="00EA5A97"/>
    <w:rsid w:val="00EA7C8B"/>
    <w:rsid w:val="00EB2248"/>
    <w:rsid w:val="00EB5627"/>
    <w:rsid w:val="00EB75EE"/>
    <w:rsid w:val="00EC577B"/>
    <w:rsid w:val="00EC740F"/>
    <w:rsid w:val="00ED0122"/>
    <w:rsid w:val="00ED7BD8"/>
    <w:rsid w:val="00EE2575"/>
    <w:rsid w:val="00EE3CC5"/>
    <w:rsid w:val="00EE4C1D"/>
    <w:rsid w:val="00EF1B63"/>
    <w:rsid w:val="00EF2C38"/>
    <w:rsid w:val="00EF3685"/>
    <w:rsid w:val="00F012E1"/>
    <w:rsid w:val="00F04350"/>
    <w:rsid w:val="00F12227"/>
    <w:rsid w:val="00F133DB"/>
    <w:rsid w:val="00F159EB"/>
    <w:rsid w:val="00F2239A"/>
    <w:rsid w:val="00F22CD0"/>
    <w:rsid w:val="00F24126"/>
    <w:rsid w:val="00F25BF4"/>
    <w:rsid w:val="00F267DB"/>
    <w:rsid w:val="00F26848"/>
    <w:rsid w:val="00F27BEC"/>
    <w:rsid w:val="00F31D90"/>
    <w:rsid w:val="00F40893"/>
    <w:rsid w:val="00F4335A"/>
    <w:rsid w:val="00F46F6F"/>
    <w:rsid w:val="00F55DF1"/>
    <w:rsid w:val="00F60608"/>
    <w:rsid w:val="00F61611"/>
    <w:rsid w:val="00F62217"/>
    <w:rsid w:val="00F63236"/>
    <w:rsid w:val="00F668D5"/>
    <w:rsid w:val="00F75597"/>
    <w:rsid w:val="00F93BF0"/>
    <w:rsid w:val="00F94427"/>
    <w:rsid w:val="00FA70A7"/>
    <w:rsid w:val="00FB17A9"/>
    <w:rsid w:val="00FB527C"/>
    <w:rsid w:val="00FB5E7E"/>
    <w:rsid w:val="00FB6F75"/>
    <w:rsid w:val="00FC0404"/>
    <w:rsid w:val="00FC0EB3"/>
    <w:rsid w:val="00FD675E"/>
    <w:rsid w:val="00FE0775"/>
    <w:rsid w:val="00FE5674"/>
    <w:rsid w:val="00FE7443"/>
    <w:rsid w:val="00FF34D0"/>
    <w:rsid w:val="00FF707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D4F038F6-D67F-4C80-9BFA-0D603DBB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C2E"/>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qFormat/>
    <w:rsid w:val="008D1694"/>
    <w:pPr>
      <w:numPr>
        <w:numId w:val="3"/>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4333F5"/>
    <w:pPr>
      <w:spacing w:after="120"/>
      <w:jc w:val="both"/>
    </w:pPr>
    <w:rPr>
      <w:snapToGrid w:val="0"/>
      <w:sz w:val="20"/>
      <w:szCs w:val="20"/>
    </w:rPr>
  </w:style>
  <w:style w:type="character" w:customStyle="1" w:styleId="BodyTextChar">
    <w:name w:val="Body Text Char"/>
    <w:link w:val="BodyText"/>
    <w:rsid w:val="004333F5"/>
    <w:rPr>
      <w:rFonts w:ascii="Arial" w:hAnsi="Arial" w:cs="Calibri"/>
      <w:snapToGrid w:val="0"/>
    </w:rPr>
  </w:style>
  <w:style w:type="paragraph" w:customStyle="1" w:styleId="Bullet1">
    <w:name w:val="Bullet 1"/>
    <w:basedOn w:val="Normal"/>
    <w:qFormat/>
    <w:rsid w:val="004333F5"/>
    <w:pPr>
      <w:numPr>
        <w:numId w:val="7"/>
      </w:numPr>
      <w:tabs>
        <w:tab w:val="clear" w:pos="720"/>
        <w:tab w:val="left" w:pos="1134"/>
      </w:tabs>
      <w:spacing w:after="120"/>
      <w:ind w:left="1134" w:hanging="567"/>
      <w:jc w:val="both"/>
      <w:outlineLvl w:val="0"/>
    </w:pPr>
    <w:rPr>
      <w:rFonts w:cs="Arial"/>
      <w:sz w:val="20"/>
      <w:szCs w:val="20"/>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qFormat/>
    <w:rsid w:val="00EA5A97"/>
    <w:rPr>
      <w:sz w:val="20"/>
      <w:szCs w:val="20"/>
    </w:rPr>
  </w:style>
  <w:style w:type="character" w:customStyle="1" w:styleId="CommentTextChar">
    <w:name w:val="Comment Text Char"/>
    <w:basedOn w:val="DefaultParagraphFont"/>
    <w:link w:val="CommentText"/>
    <w:uiPriority w:val="99"/>
    <w:semiHidden/>
    <w:qForma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ctionIALA">
    <w:name w:val="Action IALA"/>
    <w:basedOn w:val="Normal"/>
    <w:next w:val="BodyText"/>
    <w:link w:val="ActionIALAChar"/>
    <w:qFormat/>
    <w:rsid w:val="006D2631"/>
    <w:pPr>
      <w:spacing w:before="120" w:after="120"/>
      <w:jc w:val="both"/>
    </w:pPr>
    <w:rPr>
      <w:rFonts w:ascii="Calibri" w:eastAsia="MS Mincho" w:hAnsi="Calibri" w:cs="Arial"/>
      <w:i/>
      <w:iCs/>
      <w:lang w:val="en-US"/>
    </w:rPr>
  </w:style>
  <w:style w:type="character" w:customStyle="1" w:styleId="ActionIALAChar">
    <w:name w:val="Action IALA Char"/>
    <w:basedOn w:val="DefaultParagraphFont"/>
    <w:link w:val="ActionIALA"/>
    <w:rsid w:val="006D2631"/>
    <w:rPr>
      <w:rFonts w:eastAsia="MS Mincho" w:cs="Arial"/>
      <w:i/>
      <w:iCs/>
      <w:sz w:val="22"/>
      <w:szCs w:val="22"/>
      <w:lang w:val="en-US"/>
    </w:rPr>
  </w:style>
  <w:style w:type="character" w:styleId="UnresolvedMention">
    <w:name w:val="Unresolved Mention"/>
    <w:basedOn w:val="DefaultParagraphFont"/>
    <w:uiPriority w:val="99"/>
    <w:semiHidden/>
    <w:unhideWhenUsed/>
    <w:rsid w:val="001F4E67"/>
    <w:rPr>
      <w:color w:val="605E5C"/>
      <w:shd w:val="clear" w:color="auto" w:fill="E1DFDD"/>
    </w:rPr>
  </w:style>
  <w:style w:type="paragraph" w:styleId="BodyText3">
    <w:name w:val="Body Text 3"/>
    <w:basedOn w:val="Normal"/>
    <w:link w:val="BodyText3Char"/>
    <w:semiHidden/>
    <w:unhideWhenUsed/>
    <w:rsid w:val="00C76F11"/>
    <w:pPr>
      <w:spacing w:after="120"/>
    </w:pPr>
    <w:rPr>
      <w:sz w:val="16"/>
      <w:szCs w:val="16"/>
    </w:rPr>
  </w:style>
  <w:style w:type="character" w:customStyle="1" w:styleId="BodyText3Char">
    <w:name w:val="Body Text 3 Char"/>
    <w:basedOn w:val="DefaultParagraphFont"/>
    <w:link w:val="BodyText3"/>
    <w:semiHidden/>
    <w:rsid w:val="00C76F11"/>
    <w:rPr>
      <w:rFonts w:ascii="Arial" w:hAnsi="Arial" w:cs="Calibri"/>
      <w:sz w:val="16"/>
      <w:szCs w:val="16"/>
    </w:rPr>
  </w:style>
  <w:style w:type="paragraph" w:styleId="Revision">
    <w:name w:val="Revision"/>
    <w:hidden/>
    <w:uiPriority w:val="99"/>
    <w:semiHidden/>
    <w:rsid w:val="00262CA7"/>
    <w:rPr>
      <w:rFonts w:ascii="Arial" w:hAnsi="Arial" w:cs="Calibri"/>
      <w:sz w:val="22"/>
      <w:szCs w:val="22"/>
    </w:rPr>
  </w:style>
  <w:style w:type="paragraph" w:styleId="ListBullet">
    <w:name w:val="List Bullet"/>
    <w:basedOn w:val="Normal"/>
    <w:unhideWhenUsed/>
    <w:rsid w:val="005D3332"/>
    <w:pPr>
      <w:numPr>
        <w:numId w:val="21"/>
      </w:numPr>
      <w:spacing w:before="120" w:after="120"/>
    </w:pPr>
    <w:rPr>
      <w:snapToGrid w:val="0"/>
      <w:sz w:val="20"/>
      <w:szCs w:val="20"/>
    </w:rPr>
  </w:style>
  <w:style w:type="paragraph" w:customStyle="1" w:styleId="AnnexHead1">
    <w:name w:val="Annex Head 1"/>
    <w:basedOn w:val="Normal"/>
    <w:next w:val="Normal"/>
    <w:rsid w:val="005912C3"/>
    <w:pPr>
      <w:numPr>
        <w:numId w:val="22"/>
      </w:numPr>
      <w:tabs>
        <w:tab w:val="clear" w:pos="849"/>
      </w:tabs>
      <w:spacing w:before="240" w:after="240"/>
      <w:ind w:left="567" w:hanging="567"/>
    </w:pPr>
    <w:rPr>
      <w:rFonts w:eastAsia="Batang" w:cs="Times New Roman"/>
      <w:b/>
      <w:caps/>
      <w:sz w:val="24"/>
      <w:szCs w:val="24"/>
      <w:lang w:eastAsia="en-US"/>
    </w:rPr>
  </w:style>
  <w:style w:type="paragraph" w:customStyle="1" w:styleId="AnnexHead2">
    <w:name w:val="Annex Head 2"/>
    <w:basedOn w:val="Normal"/>
    <w:next w:val="Normal"/>
    <w:rsid w:val="005912C3"/>
    <w:pPr>
      <w:numPr>
        <w:ilvl w:val="1"/>
        <w:numId w:val="22"/>
      </w:numPr>
      <w:spacing w:before="120" w:after="120"/>
    </w:pPr>
    <w:rPr>
      <w:rFonts w:eastAsia="Batang" w:cs="Times New Roman"/>
      <w:b/>
      <w:sz w:val="24"/>
      <w:szCs w:val="24"/>
      <w:lang w:eastAsia="en-US"/>
    </w:rPr>
  </w:style>
  <w:style w:type="paragraph" w:customStyle="1" w:styleId="AnnexHead3">
    <w:name w:val="Annex Head 3"/>
    <w:basedOn w:val="Normal"/>
    <w:next w:val="Normal"/>
    <w:rsid w:val="005912C3"/>
    <w:pPr>
      <w:numPr>
        <w:ilvl w:val="2"/>
        <w:numId w:val="22"/>
      </w:numPr>
      <w:spacing w:before="60" w:after="60"/>
    </w:pPr>
    <w:rPr>
      <w:rFonts w:eastAsia="Batang" w:cs="Times New Roman"/>
      <w:b/>
      <w:szCs w:val="24"/>
      <w:lang w:eastAsia="en-US"/>
    </w:rPr>
  </w:style>
  <w:style w:type="paragraph" w:customStyle="1" w:styleId="AnnexHead4">
    <w:name w:val="Annex Head 4"/>
    <w:basedOn w:val="Normal"/>
    <w:next w:val="Normal"/>
    <w:rsid w:val="005912C3"/>
    <w:pPr>
      <w:numPr>
        <w:ilvl w:val="3"/>
        <w:numId w:val="22"/>
      </w:numPr>
      <w:spacing w:after="120"/>
    </w:pPr>
    <w:rPr>
      <w:rFonts w:eastAsia="Batang"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357269">
      <w:bodyDiv w:val="1"/>
      <w:marLeft w:val="0"/>
      <w:marRight w:val="0"/>
      <w:marTop w:val="0"/>
      <w:marBottom w:val="0"/>
      <w:divBdr>
        <w:top w:val="none" w:sz="0" w:space="0" w:color="auto"/>
        <w:left w:val="none" w:sz="0" w:space="0" w:color="auto"/>
        <w:bottom w:val="none" w:sz="0" w:space="0" w:color="auto"/>
        <w:right w:val="none" w:sz="0" w:space="0" w:color="auto"/>
      </w:divBdr>
    </w:div>
    <w:div w:id="201873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EB6062C5-F680-493D-A6AD-CC01BF8E0B1A}">
  <ds:schemaRefs>
    <ds:schemaRef ds:uri="http://schemas.openxmlformats.org/officeDocument/2006/bibliography"/>
  </ds:schemaRefs>
</ds:datastoreItem>
</file>

<file path=customXml/itemProps4.xml><?xml version="1.0" encoding="utf-8"?>
<ds:datastoreItem xmlns:ds="http://schemas.openxmlformats.org/officeDocument/2006/customXml" ds:itemID="{526B37CE-005B-4164-BE24-D096E93A654A}"/>
</file>

<file path=docProps/app.xml><?xml version="1.0" encoding="utf-8"?>
<Properties xmlns="http://schemas.openxmlformats.org/officeDocument/2006/extended-properties" xmlns:vt="http://schemas.openxmlformats.org/officeDocument/2006/docPropsVTypes">
  <Template>Normal</Template>
  <TotalTime>0</TotalTime>
  <Pages>21</Pages>
  <Words>5270</Words>
  <Characters>30039</Characters>
  <Application>Microsoft Office Word</Application>
  <DocSecurity>0</DocSecurity>
  <Lines>250</Lines>
  <Paragraphs>70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GDWS ASt. Nord Bezirk</Company>
  <LinksUpToDate>false</LinksUpToDate>
  <CharactersWithSpaces>35239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Jillian Carson-Jackson</cp:lastModifiedBy>
  <cp:revision>3</cp:revision>
  <dcterms:created xsi:type="dcterms:W3CDTF">2023-09-28T13:07:00Z</dcterms:created>
  <dcterms:modified xsi:type="dcterms:W3CDTF">2023-09-28T13:07:00Z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